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aa"/>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63370F">
        <w:rPr>
          <w:rFonts w:ascii="GHEA Grapalat" w:hAnsi="GHEA Grapalat" w:cs="Sylfaen"/>
          <w:i/>
          <w:sz w:val="16"/>
          <w:lang w:val="hy-AM"/>
        </w:rPr>
        <w:t>ՀՀ ֆինանսների նախարարի 20</w:t>
      </w:r>
      <w:r w:rsidRPr="00CB7115">
        <w:rPr>
          <w:rFonts w:ascii="GHEA Grapalat" w:hAnsi="GHEA Grapalat" w:cs="Sylfaen"/>
          <w:i/>
          <w:sz w:val="16"/>
          <w:lang w:val="hy-AM"/>
        </w:rPr>
        <w:t xml:space="preserve">22 </w:t>
      </w:r>
      <w:r w:rsidRPr="0063370F">
        <w:rPr>
          <w:rFonts w:ascii="GHEA Grapalat" w:hAnsi="GHEA Grapalat" w:cs="Sylfaen"/>
          <w:i/>
          <w:sz w:val="16"/>
          <w:lang w:val="hy-AM"/>
        </w:rPr>
        <w:t xml:space="preserve">թվականի </w:t>
      </w:r>
      <w:r w:rsidR="006E3A5B">
        <w:rPr>
          <w:rFonts w:ascii="GHEA Grapalat" w:hAnsi="GHEA Grapalat" w:cs="Sylfaen"/>
          <w:i/>
          <w:sz w:val="16"/>
          <w:lang w:val="hy-AM"/>
        </w:rPr>
        <w:t>մայիսի 31-ի</w:t>
      </w:r>
    </w:p>
    <w:p w:rsidR="00096865" w:rsidRPr="00A71D81" w:rsidRDefault="00B21BA9" w:rsidP="00EF3662">
      <w:pPr>
        <w:pStyle w:val="aa"/>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aa"/>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rsidR="00642EFE" w:rsidRPr="00A71D81" w:rsidRDefault="005318E2" w:rsidP="00EF3662">
      <w:pPr>
        <w:pStyle w:val="a3"/>
        <w:spacing w:line="240" w:lineRule="auto"/>
        <w:jc w:val="center"/>
        <w:rPr>
          <w:rFonts w:ascii="GHEA Grapalat" w:hAnsi="GHEA Grapalat"/>
          <w:i w:val="0"/>
          <w:lang w:val="af-ZA"/>
        </w:rPr>
      </w:pPr>
      <w:r>
        <w:rPr>
          <w:rFonts w:ascii="GHEA Grapalat" w:hAnsi="GHEA Grapalat"/>
          <w:i w:val="0"/>
          <w:lang w:val="af-ZA"/>
        </w:rPr>
        <w:t xml:space="preserve">ԳՆԱՆՇՄԱՆ ՀԱՐՑՄԱՆ ՄՐՑՈՒՅԹԻ </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rsidR="00642EFE" w:rsidRPr="00A71D81" w:rsidRDefault="00642EFE" w:rsidP="00EF3662">
      <w:pPr>
        <w:pStyle w:val="a3"/>
        <w:spacing w:line="240" w:lineRule="auto"/>
        <w:jc w:val="center"/>
        <w:rPr>
          <w:rFonts w:ascii="GHEA Grapalat" w:hAnsi="GHEA Grapalat"/>
          <w:i w:val="0"/>
          <w:lang w:val="af-ZA"/>
        </w:rPr>
      </w:pPr>
    </w:p>
    <w:p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rsidR="0091042F" w:rsidRPr="00A71D81" w:rsidRDefault="00290BAE" w:rsidP="00D21F8D">
      <w:pPr>
        <w:pStyle w:val="a3"/>
        <w:spacing w:line="240" w:lineRule="auto"/>
        <w:jc w:val="center"/>
        <w:rPr>
          <w:rFonts w:ascii="GHEA Grapalat" w:hAnsi="GHEA Grapalat"/>
          <w:i w:val="0"/>
          <w:lang w:val="af-ZA"/>
        </w:rPr>
      </w:pPr>
      <w:r>
        <w:rPr>
          <w:rFonts w:ascii="GHEA Grapalat" w:hAnsi="GHEA Grapalat"/>
          <w:i w:val="0"/>
          <w:lang w:val="af-ZA"/>
        </w:rPr>
        <w:t xml:space="preserve">2022 թվականի «հուլիսի»15» </w:t>
      </w:r>
      <w:r w:rsidR="00A76C15" w:rsidRPr="00A71D81">
        <w:rPr>
          <w:rFonts w:ascii="GHEA Grapalat" w:hAnsi="GHEA Grapalat"/>
          <w:i w:val="0"/>
          <w:lang w:val="af-ZA"/>
        </w:rPr>
        <w:t>«</w:t>
      </w:r>
      <w:r w:rsidR="006E01D0" w:rsidRPr="006E01D0">
        <w:rPr>
          <w:rFonts w:ascii="GHEA Grapalat" w:hAnsi="GHEA Grapalat"/>
          <w:i w:val="0"/>
          <w:lang w:val="af-ZA"/>
        </w:rPr>
        <w:t>N</w:t>
      </w:r>
      <w:r w:rsidR="005318E2">
        <w:rPr>
          <w:rFonts w:ascii="GHEA Grapalat" w:hAnsi="GHEA Grapalat"/>
          <w:i w:val="0"/>
          <w:lang w:val="af-ZA"/>
        </w:rPr>
        <w:t xml:space="preserve"> </w:t>
      </w:r>
      <w:r w:rsidR="006E01D0" w:rsidRPr="006E01D0">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00642EFE" w:rsidRPr="00A71D81">
        <w:rPr>
          <w:rFonts w:ascii="GHEA Grapalat" w:hAnsi="GHEA Grapalat"/>
          <w:i w:val="0"/>
          <w:lang w:val="af-ZA"/>
        </w:rPr>
        <w:t xml:space="preserve">որոշմամբ </w:t>
      </w:r>
    </w:p>
    <w:p w:rsidR="0091042F" w:rsidRPr="00A71D81" w:rsidRDefault="0091042F" w:rsidP="00EF3662">
      <w:pPr>
        <w:pStyle w:val="a3"/>
        <w:spacing w:line="240" w:lineRule="auto"/>
        <w:jc w:val="center"/>
        <w:rPr>
          <w:rFonts w:ascii="GHEA Grapalat" w:hAnsi="GHEA Grapalat"/>
          <w:i w:val="0"/>
          <w:lang w:val="af-ZA"/>
        </w:rPr>
      </w:pPr>
    </w:p>
    <w:p w:rsidR="006E01D0" w:rsidRPr="006E01D0" w:rsidRDefault="00496E18" w:rsidP="006E01D0">
      <w:pPr>
        <w:pStyle w:val="a3"/>
        <w:spacing w:line="240" w:lineRule="auto"/>
        <w:jc w:val="center"/>
        <w:rPr>
          <w:rFonts w:ascii="Sylfaen" w:hAnsi="Sylfaen"/>
          <w:i w:val="0"/>
          <w:sz w:val="24"/>
          <w:szCs w:val="24"/>
          <w:lang w:val="af-ZA"/>
        </w:rPr>
      </w:pPr>
      <w:r w:rsidRPr="006E01D0">
        <w:rPr>
          <w:rFonts w:ascii="GHEA Grapalat" w:hAnsi="GHEA Grapalat"/>
          <w:i w:val="0"/>
          <w:sz w:val="24"/>
          <w:szCs w:val="24"/>
          <w:lang w:val="af-ZA"/>
        </w:rPr>
        <w:t xml:space="preserve">Ընթացակարգի </w:t>
      </w:r>
      <w:r w:rsidR="00642EFE" w:rsidRPr="006E01D0">
        <w:rPr>
          <w:rFonts w:ascii="GHEA Grapalat" w:hAnsi="GHEA Grapalat"/>
          <w:i w:val="0"/>
          <w:sz w:val="24"/>
          <w:szCs w:val="24"/>
          <w:lang w:val="af-ZA"/>
        </w:rPr>
        <w:t>ծածկագիրը`</w:t>
      </w:r>
      <w:r w:rsidR="0091042F" w:rsidRPr="006E01D0">
        <w:rPr>
          <w:rFonts w:ascii="GHEA Grapalat" w:hAnsi="GHEA Grapalat"/>
          <w:i w:val="0"/>
          <w:sz w:val="24"/>
          <w:szCs w:val="24"/>
          <w:lang w:val="af-ZA"/>
        </w:rPr>
        <w:t xml:space="preserve"> </w:t>
      </w:r>
      <w:r w:rsidR="006E01D0" w:rsidRPr="006E01D0">
        <w:rPr>
          <w:rFonts w:ascii="GHEA Grapalat" w:hAnsi="GHEA Grapalat"/>
          <w:i w:val="0"/>
          <w:sz w:val="24"/>
          <w:szCs w:val="24"/>
          <w:lang w:val="af-ZA"/>
        </w:rPr>
        <w:t xml:space="preserve"> </w:t>
      </w:r>
      <w:r w:rsidR="00290BAE">
        <w:rPr>
          <w:rFonts w:ascii="Arial Unicode" w:hAnsi="Arial Unicode"/>
          <w:i w:val="0"/>
          <w:sz w:val="24"/>
          <w:szCs w:val="24"/>
          <w:lang w:val="en-US"/>
        </w:rPr>
        <w:t>ԳՀՄ</w:t>
      </w:r>
      <w:r w:rsidR="00290BAE" w:rsidRPr="00290BAE">
        <w:rPr>
          <w:rFonts w:ascii="Arial Unicode" w:hAnsi="Arial Unicode"/>
          <w:i w:val="0"/>
          <w:sz w:val="24"/>
          <w:szCs w:val="24"/>
          <w:lang w:val="af-ZA"/>
        </w:rPr>
        <w:t>-</w:t>
      </w:r>
      <w:r w:rsidR="00290BAE">
        <w:rPr>
          <w:rFonts w:ascii="Arial Unicode" w:hAnsi="Arial Unicode"/>
          <w:i w:val="0"/>
          <w:sz w:val="24"/>
          <w:szCs w:val="24"/>
          <w:lang w:val="en-US"/>
        </w:rPr>
        <w:t>ԳՀԱՊՁԲ</w:t>
      </w:r>
      <w:r w:rsidR="00290BAE" w:rsidRPr="00290BAE">
        <w:rPr>
          <w:rFonts w:ascii="Arial Unicode" w:hAnsi="Arial Unicode"/>
          <w:i w:val="0"/>
          <w:sz w:val="24"/>
          <w:szCs w:val="24"/>
          <w:lang w:val="af-ZA"/>
        </w:rPr>
        <w:t>-22/02</w:t>
      </w:r>
    </w:p>
    <w:p w:rsidR="0091042F" w:rsidRPr="00A71D81" w:rsidRDefault="009F18D0" w:rsidP="00EF3662">
      <w:pPr>
        <w:pStyle w:val="a3"/>
        <w:spacing w:line="240" w:lineRule="auto"/>
        <w:jc w:val="center"/>
        <w:rPr>
          <w:rFonts w:ascii="GHEA Grapalat" w:hAnsi="GHEA Grapalat"/>
          <w:i w:val="0"/>
          <w:lang w:val="af-ZA"/>
        </w:rPr>
      </w:pPr>
      <w:r w:rsidRPr="00A71D81">
        <w:rPr>
          <w:rFonts w:ascii="GHEA Grapalat" w:hAnsi="GHEA Grapalat"/>
          <w:i w:val="0"/>
          <w:u w:val="single"/>
          <w:lang w:val="af-ZA"/>
        </w:rPr>
        <w:t xml:space="preserve">     </w:t>
      </w:r>
    </w:p>
    <w:p w:rsidR="0091042F" w:rsidRPr="00A71D81" w:rsidRDefault="0091042F" w:rsidP="00EF3662">
      <w:pPr>
        <w:pStyle w:val="a3"/>
        <w:spacing w:line="240" w:lineRule="auto"/>
        <w:rPr>
          <w:rFonts w:ascii="GHEA Grapalat" w:hAnsi="GHEA Grapalat"/>
          <w:i w:val="0"/>
          <w:lang w:val="af-ZA"/>
        </w:rPr>
      </w:pPr>
    </w:p>
    <w:p w:rsidR="00642EFE" w:rsidRPr="00A71D81" w:rsidRDefault="00642EFE" w:rsidP="005318E2">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5318E2" w:rsidRPr="001A347A">
        <w:rPr>
          <w:rFonts w:ascii="Sylfaen" w:hAnsi="Sylfaen"/>
          <w:sz w:val="22"/>
          <w:szCs w:val="22"/>
          <w:lang w:val="hy-AM"/>
        </w:rPr>
        <w:t>&lt;</w:t>
      </w:r>
      <w:r w:rsidR="00516E57" w:rsidRPr="00516E57">
        <w:rPr>
          <w:rFonts w:ascii="Sylfaen" w:hAnsi="Sylfaen"/>
          <w:sz w:val="22"/>
          <w:szCs w:val="22"/>
          <w:lang w:val="af-ZA"/>
        </w:rPr>
        <w:t>&lt;</w:t>
      </w:r>
      <w:r w:rsidR="00DF57A2">
        <w:rPr>
          <w:rFonts w:ascii="Sylfaen" w:hAnsi="Sylfaen"/>
          <w:sz w:val="22"/>
          <w:szCs w:val="22"/>
          <w:lang w:val="ru-RU"/>
        </w:rPr>
        <w:t>Գոռավանի</w:t>
      </w:r>
      <w:r w:rsidR="00DF57A2" w:rsidRPr="00DF57A2">
        <w:rPr>
          <w:rFonts w:ascii="Sylfaen" w:hAnsi="Sylfaen"/>
          <w:sz w:val="22"/>
          <w:szCs w:val="22"/>
          <w:lang w:val="af-ZA"/>
        </w:rPr>
        <w:t xml:space="preserve"> </w:t>
      </w:r>
      <w:r w:rsidR="00DF57A2">
        <w:rPr>
          <w:rFonts w:ascii="Sylfaen" w:hAnsi="Sylfaen"/>
          <w:sz w:val="22"/>
          <w:szCs w:val="22"/>
          <w:lang w:val="ru-RU"/>
        </w:rPr>
        <w:t>Գոռ</w:t>
      </w:r>
      <w:r w:rsidR="00DF57A2" w:rsidRPr="00DF57A2">
        <w:rPr>
          <w:rFonts w:ascii="Sylfaen" w:hAnsi="Sylfaen"/>
          <w:sz w:val="22"/>
          <w:szCs w:val="22"/>
          <w:lang w:val="af-ZA"/>
        </w:rPr>
        <w:t xml:space="preserve"> </w:t>
      </w:r>
      <w:r w:rsidR="00DF57A2">
        <w:rPr>
          <w:rFonts w:ascii="Sylfaen" w:hAnsi="Sylfaen"/>
          <w:sz w:val="22"/>
          <w:szCs w:val="22"/>
          <w:lang w:val="ru-RU"/>
        </w:rPr>
        <w:t>մանկապարտեզ</w:t>
      </w:r>
      <w:r w:rsidR="005318E2" w:rsidRPr="001A347A">
        <w:rPr>
          <w:rFonts w:ascii="Sylfaen" w:hAnsi="Sylfaen"/>
          <w:sz w:val="22"/>
          <w:szCs w:val="22"/>
          <w:lang w:val="hy-AM"/>
        </w:rPr>
        <w:t xml:space="preserve">&gt;&gt; </w:t>
      </w:r>
      <w:r w:rsidR="005318E2" w:rsidRPr="001A347A">
        <w:rPr>
          <w:rFonts w:ascii="Sylfaen" w:hAnsi="Sylfaen" w:cs="Sylfaen"/>
          <w:sz w:val="22"/>
          <w:szCs w:val="22"/>
          <w:lang w:val="hy-AM"/>
        </w:rPr>
        <w:t>ՀՈԱԿ</w:t>
      </w:r>
      <w:r w:rsidRPr="00A71D81">
        <w:rPr>
          <w:rFonts w:ascii="GHEA Grapalat" w:hAnsi="GHEA Grapalat"/>
          <w:i w:val="0"/>
          <w:lang w:val="af-ZA"/>
        </w:rPr>
        <w:t>, որը գտնվում է</w:t>
      </w:r>
      <w:r w:rsidR="005318E2" w:rsidRPr="005318E2">
        <w:rPr>
          <w:rFonts w:ascii="Sylfaen" w:hAnsi="Sylfaen"/>
          <w:i w:val="0"/>
          <w:sz w:val="22"/>
          <w:szCs w:val="22"/>
          <w:lang w:val="af-ZA"/>
        </w:rPr>
        <w:t xml:space="preserve"> </w:t>
      </w:r>
      <w:r w:rsidR="00DF57A2">
        <w:rPr>
          <w:rFonts w:ascii="Sylfaen" w:hAnsi="Sylfaen"/>
          <w:i w:val="0"/>
          <w:sz w:val="22"/>
          <w:szCs w:val="22"/>
          <w:lang w:val="af-ZA"/>
        </w:rPr>
        <w:t>գ. Գոռավան</w:t>
      </w:r>
      <w:r w:rsidR="005318E2" w:rsidRPr="001A347A">
        <w:rPr>
          <w:rFonts w:ascii="Sylfaen" w:hAnsi="Sylfaen"/>
          <w:i w:val="0"/>
          <w:sz w:val="22"/>
          <w:szCs w:val="22"/>
          <w:lang w:val="af-ZA"/>
        </w:rPr>
        <w:t xml:space="preserve"> </w:t>
      </w:r>
      <w:r w:rsidR="005318E2" w:rsidRPr="001A347A">
        <w:rPr>
          <w:rFonts w:ascii="Sylfaen" w:hAnsi="Sylfaen"/>
          <w:sz w:val="22"/>
          <w:szCs w:val="22"/>
          <w:lang w:val="af-ZA"/>
        </w:rPr>
        <w:t xml:space="preserve">  </w:t>
      </w:r>
      <w:r w:rsidR="005318E2" w:rsidRPr="001A347A">
        <w:rPr>
          <w:rFonts w:ascii="Sylfaen" w:hAnsi="Sylfaen"/>
          <w:i w:val="0"/>
          <w:sz w:val="22"/>
          <w:szCs w:val="22"/>
          <w:lang w:val="af-ZA"/>
        </w:rPr>
        <w:t xml:space="preserve"> </w:t>
      </w:r>
      <w:r w:rsidR="00DF57A2">
        <w:rPr>
          <w:rFonts w:ascii="Sylfaen" w:hAnsi="Sylfaen"/>
          <w:i w:val="0"/>
          <w:sz w:val="22"/>
          <w:szCs w:val="22"/>
          <w:lang w:val="af-ZA"/>
        </w:rPr>
        <w:t xml:space="preserve">Գ. Մարզպետունի 7 </w:t>
      </w:r>
      <w:r w:rsidR="005318E2" w:rsidRPr="001A347A">
        <w:rPr>
          <w:rFonts w:ascii="Sylfaen" w:hAnsi="Sylfaen"/>
          <w:i w:val="0"/>
          <w:sz w:val="22"/>
          <w:szCs w:val="22"/>
          <w:lang w:val="af-ZA"/>
        </w:rPr>
        <w:t xml:space="preserve"> </w:t>
      </w:r>
      <w:r w:rsidR="00311076" w:rsidRPr="00A71D81">
        <w:rPr>
          <w:rFonts w:ascii="GHEA Grapalat" w:hAnsi="GHEA Grapalat"/>
          <w:i w:val="0"/>
          <w:lang w:val="af-ZA"/>
        </w:rPr>
        <w:t xml:space="preserve"> </w:t>
      </w:r>
      <w:r w:rsidRPr="00A71D81">
        <w:rPr>
          <w:rFonts w:ascii="GHEA Grapalat" w:hAnsi="GHEA Grapalat"/>
          <w:i w:val="0"/>
          <w:lang w:val="af-ZA"/>
        </w:rPr>
        <w:t>հաս</w:t>
      </w:r>
      <w:r w:rsidR="005318E2">
        <w:rPr>
          <w:rFonts w:ascii="GHEA Grapalat" w:hAnsi="GHEA Grapalat"/>
          <w:i w:val="0"/>
          <w:lang w:val="af-ZA"/>
        </w:rPr>
        <w:t>ցեում</w:t>
      </w:r>
      <w:r w:rsidR="00A12C95" w:rsidRPr="00A71D81">
        <w:rPr>
          <w:rFonts w:ascii="GHEA Grapalat" w:hAnsi="GHEA Grapalat"/>
          <w:i w:val="0"/>
          <w:sz w:val="16"/>
          <w:szCs w:val="16"/>
          <w:lang w:val="af-ZA"/>
        </w:rPr>
        <w:t xml:space="preserve">     </w:t>
      </w:r>
      <w:r w:rsidR="00311076" w:rsidRPr="00A71D81">
        <w:rPr>
          <w:rFonts w:ascii="GHEA Grapalat" w:hAnsi="GHEA Grapalat"/>
          <w:i w:val="0"/>
          <w:sz w:val="16"/>
          <w:szCs w:val="16"/>
          <w:lang w:val="af-ZA"/>
        </w:rPr>
        <w:t xml:space="preserve"> </w:t>
      </w:r>
      <w:r w:rsidR="00347499" w:rsidRPr="00A71D81">
        <w:rPr>
          <w:rFonts w:ascii="GHEA Grapalat" w:hAnsi="GHEA Grapalat"/>
          <w:i w:val="0"/>
          <w:sz w:val="16"/>
          <w:szCs w:val="16"/>
          <w:lang w:val="af-ZA"/>
        </w:rPr>
        <w:t xml:space="preserve"> </w:t>
      </w:r>
      <w:r w:rsidRPr="00A71D81">
        <w:rPr>
          <w:rFonts w:ascii="GHEA Grapalat" w:hAnsi="GHEA Grapalat"/>
          <w:i w:val="0"/>
          <w:lang w:val="af-ZA"/>
        </w:rPr>
        <w:t xml:space="preserve">հայտարարում է </w:t>
      </w:r>
      <w:r w:rsidR="005318E2">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5318E2" w:rsidRPr="001A347A">
        <w:rPr>
          <w:rFonts w:ascii="Sylfaen" w:hAnsi="Sylfaen"/>
          <w:i w:val="0"/>
          <w:sz w:val="22"/>
          <w:szCs w:val="22"/>
          <w:lang w:val="af-ZA"/>
        </w:rPr>
        <w:t xml:space="preserve">&lt;&lt;Սննդամթերքի&gt;&gt;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332EE7" w:rsidRPr="00A71D81" w:rsidRDefault="00332EE7" w:rsidP="005318E2">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DF57A2">
        <w:rPr>
          <w:rFonts w:ascii="Sylfaen" w:hAnsi="Sylfaen"/>
          <w:i w:val="0"/>
          <w:sz w:val="22"/>
          <w:szCs w:val="22"/>
          <w:lang w:val="af-ZA"/>
        </w:rPr>
        <w:t>գ. Գոռավան</w:t>
      </w:r>
      <w:r w:rsidR="00DF57A2" w:rsidRPr="001A347A">
        <w:rPr>
          <w:rFonts w:ascii="Sylfaen" w:hAnsi="Sylfaen"/>
          <w:i w:val="0"/>
          <w:sz w:val="22"/>
          <w:szCs w:val="22"/>
          <w:lang w:val="af-ZA"/>
        </w:rPr>
        <w:t xml:space="preserve"> </w:t>
      </w:r>
      <w:r w:rsidR="00DF57A2" w:rsidRPr="001A347A">
        <w:rPr>
          <w:rFonts w:ascii="Sylfaen" w:hAnsi="Sylfaen"/>
          <w:sz w:val="22"/>
          <w:szCs w:val="22"/>
          <w:lang w:val="af-ZA"/>
        </w:rPr>
        <w:t xml:space="preserve">  </w:t>
      </w:r>
      <w:r w:rsidR="00DF57A2" w:rsidRPr="001A347A">
        <w:rPr>
          <w:rFonts w:ascii="Sylfaen" w:hAnsi="Sylfaen"/>
          <w:i w:val="0"/>
          <w:sz w:val="22"/>
          <w:szCs w:val="22"/>
          <w:lang w:val="af-ZA"/>
        </w:rPr>
        <w:t xml:space="preserve"> </w:t>
      </w:r>
      <w:r w:rsidR="00DF57A2">
        <w:rPr>
          <w:rFonts w:ascii="Sylfaen" w:hAnsi="Sylfaen"/>
          <w:i w:val="0"/>
          <w:sz w:val="22"/>
          <w:szCs w:val="22"/>
          <w:lang w:val="af-ZA"/>
        </w:rPr>
        <w:t>Գ. Մարզպետունի 7</w:t>
      </w:r>
      <w:r w:rsidR="00293DF9" w:rsidRPr="001A347A">
        <w:rPr>
          <w:rFonts w:ascii="Sylfaen" w:hAnsi="Sylfaen"/>
          <w:i w:val="0"/>
          <w:sz w:val="22"/>
          <w:szCs w:val="22"/>
          <w:lang w:val="af-ZA"/>
        </w:rPr>
        <w:t xml:space="preserve"> </w:t>
      </w:r>
      <w:r w:rsidR="00293DF9" w:rsidRPr="00A71D81">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r w:rsidRPr="00A71D81">
        <w:rPr>
          <w:rFonts w:ascii="GHEA Grapalat" w:hAnsi="GHEA Grapalat"/>
          <w:i w:val="0"/>
          <w:sz w:val="16"/>
          <w:szCs w:val="16"/>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հաշված </w:t>
      </w:r>
      <w:r w:rsidR="005318E2">
        <w:rPr>
          <w:rFonts w:ascii="GHEA Grapalat" w:hAnsi="GHEA Grapalat"/>
          <w:i w:val="0"/>
          <w:u w:val="single"/>
          <w:lang w:val="af-ZA"/>
        </w:rPr>
        <w:t>7</w:t>
      </w:r>
      <w:r w:rsidRPr="00A71D81">
        <w:rPr>
          <w:rFonts w:ascii="GHEA Grapalat" w:hAnsi="GHEA Grapalat"/>
          <w:i w:val="0"/>
          <w:lang w:val="af-ZA"/>
        </w:rPr>
        <w:t xml:space="preserve">-րդ օրվա ժամը </w:t>
      </w:r>
      <w:r w:rsidR="005318E2">
        <w:rPr>
          <w:rFonts w:ascii="GHEA Grapalat" w:hAnsi="GHEA Grapalat"/>
          <w:i w:val="0"/>
          <w:u w:val="single"/>
          <w:lang w:val="af-ZA"/>
        </w:rPr>
        <w:t>10.00</w:t>
      </w:r>
      <w:r w:rsidRPr="00A71D81">
        <w:rPr>
          <w:rFonts w:ascii="GHEA Grapalat" w:hAnsi="GHEA Grapalat"/>
          <w:i w:val="0"/>
          <w:lang w:val="af-ZA"/>
        </w:rPr>
        <w:t xml:space="preserve">-ը: </w:t>
      </w:r>
    </w:p>
    <w:p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DF57A2">
        <w:rPr>
          <w:rFonts w:ascii="Sylfaen" w:hAnsi="Sylfaen"/>
          <w:i w:val="0"/>
          <w:sz w:val="22"/>
          <w:szCs w:val="22"/>
          <w:lang w:val="af-ZA"/>
        </w:rPr>
        <w:t>գ. Գոռավան</w:t>
      </w:r>
      <w:r w:rsidR="00DF57A2" w:rsidRPr="001A347A">
        <w:rPr>
          <w:rFonts w:ascii="Sylfaen" w:hAnsi="Sylfaen"/>
          <w:i w:val="0"/>
          <w:sz w:val="22"/>
          <w:szCs w:val="22"/>
          <w:lang w:val="af-ZA"/>
        </w:rPr>
        <w:t xml:space="preserve"> </w:t>
      </w:r>
      <w:r w:rsidR="00DF57A2" w:rsidRPr="001A347A">
        <w:rPr>
          <w:rFonts w:ascii="Sylfaen" w:hAnsi="Sylfaen"/>
          <w:sz w:val="22"/>
          <w:szCs w:val="22"/>
          <w:lang w:val="af-ZA"/>
        </w:rPr>
        <w:t xml:space="preserve">  </w:t>
      </w:r>
      <w:r w:rsidR="00DF57A2" w:rsidRPr="001A347A">
        <w:rPr>
          <w:rFonts w:ascii="Sylfaen" w:hAnsi="Sylfaen"/>
          <w:i w:val="0"/>
          <w:sz w:val="22"/>
          <w:szCs w:val="22"/>
          <w:lang w:val="af-ZA"/>
        </w:rPr>
        <w:t xml:space="preserve"> </w:t>
      </w:r>
      <w:r w:rsidR="00DF57A2">
        <w:rPr>
          <w:rFonts w:ascii="Sylfaen" w:hAnsi="Sylfaen"/>
          <w:i w:val="0"/>
          <w:sz w:val="22"/>
          <w:szCs w:val="22"/>
          <w:lang w:val="af-ZA"/>
        </w:rPr>
        <w:t xml:space="preserve">Գ. Մարզպետունի 7 </w:t>
      </w:r>
      <w:r w:rsidRPr="00A71D81">
        <w:rPr>
          <w:rFonts w:ascii="GHEA Grapalat" w:hAnsi="GHEA Grapalat"/>
          <w:i w:val="0"/>
          <w:lang w:val="af-ZA"/>
        </w:rPr>
        <w:t xml:space="preserve">հասցեում,  « </w:t>
      </w:r>
      <w:r w:rsidR="005318E2">
        <w:rPr>
          <w:rFonts w:ascii="GHEA Grapalat" w:hAnsi="GHEA Grapalat"/>
          <w:i w:val="0"/>
          <w:lang w:val="af-ZA"/>
        </w:rPr>
        <w:t>2022թ.</w:t>
      </w:r>
      <w:r w:rsidRPr="00A71D81">
        <w:rPr>
          <w:rFonts w:ascii="GHEA Grapalat" w:hAnsi="GHEA Grapalat"/>
          <w:i w:val="0"/>
          <w:lang w:val="af-ZA"/>
        </w:rPr>
        <w:t xml:space="preserve"> » « </w:t>
      </w:r>
      <w:r w:rsidR="00DF57A2">
        <w:rPr>
          <w:rFonts w:ascii="GHEA Grapalat" w:hAnsi="GHEA Grapalat"/>
          <w:i w:val="0"/>
          <w:lang w:val="af-ZA"/>
        </w:rPr>
        <w:t>հուլիս</w:t>
      </w:r>
      <w:r w:rsidRPr="00A71D81">
        <w:rPr>
          <w:rFonts w:ascii="GHEA Grapalat" w:hAnsi="GHEA Grapalat"/>
          <w:i w:val="0"/>
          <w:lang w:val="af-ZA"/>
        </w:rPr>
        <w:t xml:space="preserve">» « </w:t>
      </w:r>
      <w:r w:rsidR="00290BAE">
        <w:rPr>
          <w:rFonts w:ascii="GHEA Grapalat" w:hAnsi="GHEA Grapalat"/>
          <w:i w:val="0"/>
          <w:lang w:val="af-ZA"/>
        </w:rPr>
        <w:t>22</w:t>
      </w:r>
      <w:r w:rsidRPr="00A71D81">
        <w:rPr>
          <w:rFonts w:ascii="GHEA Grapalat" w:hAnsi="GHEA Grapalat"/>
          <w:i w:val="0"/>
          <w:lang w:val="af-ZA"/>
        </w:rPr>
        <w:t xml:space="preserve">» -ին ժամը  </w:t>
      </w:r>
      <w:r w:rsidR="005318E2">
        <w:rPr>
          <w:rFonts w:ascii="GHEA Grapalat" w:hAnsi="GHEA Grapalat"/>
          <w:i w:val="0"/>
          <w:lang w:val="af-ZA"/>
        </w:rPr>
        <w:t>10</w:t>
      </w:r>
      <w:r w:rsidRPr="00A71D81">
        <w:rPr>
          <w:rFonts w:ascii="GHEA Grapalat" w:hAnsi="GHEA Grapalat"/>
          <w:i w:val="0"/>
          <w:lang w:val="af-ZA"/>
        </w:rPr>
        <w:t xml:space="preserve">-ին։   </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rsidR="006675F2" w:rsidRPr="006D2E03" w:rsidRDefault="006675F2" w:rsidP="00EF3662">
      <w:pPr>
        <w:pStyle w:val="a3"/>
        <w:spacing w:line="240" w:lineRule="auto"/>
        <w:rPr>
          <w:rFonts w:ascii="GHEA Grapalat" w:hAnsi="GHEA Grapalat"/>
          <w:i w:val="0"/>
          <w:lang w:val="hy-AM"/>
        </w:rPr>
      </w:pPr>
    </w:p>
    <w:p w:rsidR="00754697" w:rsidRPr="00A71D81" w:rsidRDefault="0075469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5318E2">
        <w:rPr>
          <w:rFonts w:ascii="GHEA Grapalat" w:hAnsi="GHEA Grapalat"/>
          <w:i w:val="0"/>
          <w:lang w:val="af-ZA"/>
        </w:rPr>
        <w:t>գնահատող հանձնաժողովի քարտուղար</w:t>
      </w:r>
      <w:r w:rsidRPr="00A71D81">
        <w:rPr>
          <w:rFonts w:ascii="GHEA Grapalat" w:hAnsi="GHEA Grapalat"/>
          <w:i w:val="0"/>
          <w:lang w:val="af-ZA"/>
        </w:rPr>
        <w:t>`</w:t>
      </w:r>
      <w:r w:rsidR="005318E2">
        <w:rPr>
          <w:rFonts w:ascii="GHEA Grapalat" w:hAnsi="GHEA Grapalat"/>
          <w:i w:val="0"/>
          <w:lang w:val="af-ZA"/>
        </w:rPr>
        <w:t xml:space="preserve"> </w:t>
      </w:r>
    </w:p>
    <w:p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964AE9" w:rsidRPr="00E31B9E">
        <w:rPr>
          <w:rFonts w:ascii="Sylfaen" w:hAnsi="Sylfaen"/>
          <w:sz w:val="24"/>
          <w:szCs w:val="24"/>
          <w:lang w:val="af-ZA"/>
        </w:rPr>
        <w:t>2-37-74</w:t>
      </w:r>
    </w:p>
    <w:p w:rsidR="004E2FC6" w:rsidRPr="00A71D81" w:rsidRDefault="004E2FC6" w:rsidP="00EF3662">
      <w:pPr>
        <w:pStyle w:val="a3"/>
        <w:spacing w:line="240" w:lineRule="auto"/>
        <w:rPr>
          <w:rFonts w:ascii="GHEA Grapalat" w:hAnsi="GHEA Grapalat"/>
          <w:i w:val="0"/>
          <w:lang w:val="af-ZA"/>
        </w:rPr>
      </w:pPr>
    </w:p>
    <w:p w:rsidR="00754697" w:rsidRPr="00A71D81" w:rsidRDefault="00754697" w:rsidP="00EF3662">
      <w:pPr>
        <w:pStyle w:val="a3"/>
        <w:spacing w:line="240" w:lineRule="auto"/>
        <w:rPr>
          <w:rFonts w:ascii="GHEA Grapalat" w:hAnsi="GHEA Grapalat"/>
          <w:i w:val="0"/>
          <w:u w:val="single"/>
          <w:lang w:val="af-ZA"/>
        </w:rPr>
      </w:pP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CB28D9" w:rsidRPr="001D0CA2">
          <w:rPr>
            <w:rStyle w:val="a9"/>
            <w:rFonts w:ascii="GHEA Grapalat" w:hAnsi="GHEA Grapalat"/>
            <w:sz w:val="16"/>
            <w:szCs w:val="16"/>
            <w:lang w:val="af-ZA"/>
          </w:rPr>
          <w:t>vedu.qaxaqapetaran.2017@mail.ru</w:t>
        </w:r>
      </w:hyperlink>
    </w:p>
    <w:p w:rsidR="009F18D0" w:rsidRPr="00A71D81" w:rsidRDefault="009F18D0" w:rsidP="00EF3662">
      <w:pPr>
        <w:pStyle w:val="a3"/>
        <w:spacing w:line="240" w:lineRule="auto"/>
        <w:rPr>
          <w:rFonts w:ascii="GHEA Grapalat" w:hAnsi="GHEA Grapalat"/>
          <w:i w:val="0"/>
          <w:lang w:val="af-ZA"/>
        </w:rPr>
      </w:pPr>
    </w:p>
    <w:p w:rsidR="009F18D0" w:rsidRPr="00A71D81" w:rsidRDefault="009F18D0" w:rsidP="00EF3662">
      <w:pPr>
        <w:pStyle w:val="a3"/>
        <w:spacing w:line="240" w:lineRule="auto"/>
        <w:rPr>
          <w:rFonts w:ascii="GHEA Grapalat" w:hAnsi="GHEA Grapalat"/>
          <w:i w:val="0"/>
          <w:lang w:val="af-ZA"/>
        </w:rPr>
      </w:pPr>
    </w:p>
    <w:p w:rsidR="009F18D0" w:rsidRPr="00A71D81" w:rsidRDefault="009F18D0" w:rsidP="00EF3662">
      <w:pPr>
        <w:pStyle w:val="a3"/>
        <w:spacing w:line="240" w:lineRule="auto"/>
        <w:rPr>
          <w:rFonts w:ascii="GHEA Grapalat" w:hAnsi="GHEA Grapalat"/>
          <w:i w:val="0"/>
          <w:lang w:val="af-ZA"/>
        </w:rPr>
      </w:pPr>
    </w:p>
    <w:p w:rsidR="00754697" w:rsidRPr="00A71D81" w:rsidRDefault="00754697" w:rsidP="00EF3662">
      <w:pPr>
        <w:pStyle w:val="a3"/>
        <w:spacing w:line="240" w:lineRule="auto"/>
        <w:ind w:firstLine="0"/>
        <w:jc w:val="left"/>
        <w:rPr>
          <w:rFonts w:ascii="GHEA Grapalat" w:hAnsi="GHEA Grapalat"/>
          <w:i w:val="0"/>
          <w:u w:val="single"/>
          <w:lang w:val="af-ZA"/>
        </w:rPr>
      </w:pPr>
      <w:r w:rsidRPr="00A71D81">
        <w:rPr>
          <w:rFonts w:ascii="GHEA Grapalat" w:hAnsi="GHEA Grapalat"/>
          <w:i w:val="0"/>
          <w:lang w:val="af-ZA"/>
        </w:rPr>
        <w:t>Պատվիրատու</w:t>
      </w:r>
      <w:r w:rsidR="009F18D0" w:rsidRPr="00A71D81">
        <w:rPr>
          <w:rFonts w:ascii="GHEA Grapalat" w:hAnsi="GHEA Grapalat"/>
          <w:i w:val="0"/>
          <w:lang w:val="af-ZA"/>
        </w:rPr>
        <w:t xml:space="preserve"> </w:t>
      </w:r>
      <w:r w:rsidR="00CB28D9" w:rsidRPr="001D0CA2">
        <w:rPr>
          <w:rFonts w:ascii="Sylfaen" w:hAnsi="Sylfaen"/>
          <w:sz w:val="16"/>
          <w:szCs w:val="16"/>
          <w:lang w:val="hy-AM"/>
        </w:rPr>
        <w:t>&lt;&lt;</w:t>
      </w:r>
      <w:r w:rsidR="00DF57A2">
        <w:rPr>
          <w:rFonts w:ascii="Sylfaen" w:hAnsi="Sylfaen"/>
          <w:sz w:val="16"/>
          <w:szCs w:val="16"/>
          <w:lang w:val="en-US"/>
        </w:rPr>
        <w:t>Գոռավանի</w:t>
      </w:r>
      <w:r w:rsidR="00DF57A2" w:rsidRPr="00DF57A2">
        <w:rPr>
          <w:rFonts w:ascii="Sylfaen" w:hAnsi="Sylfaen"/>
          <w:sz w:val="16"/>
          <w:szCs w:val="16"/>
          <w:lang w:val="af-ZA"/>
        </w:rPr>
        <w:t xml:space="preserve"> </w:t>
      </w:r>
      <w:r w:rsidR="00DF57A2">
        <w:rPr>
          <w:rFonts w:ascii="Sylfaen" w:hAnsi="Sylfaen"/>
          <w:sz w:val="16"/>
          <w:szCs w:val="16"/>
          <w:lang w:val="en-US"/>
        </w:rPr>
        <w:t>Գոռ</w:t>
      </w:r>
      <w:r w:rsidR="00DF57A2" w:rsidRPr="00DF57A2">
        <w:rPr>
          <w:rFonts w:ascii="Sylfaen" w:hAnsi="Sylfaen"/>
          <w:sz w:val="16"/>
          <w:szCs w:val="16"/>
          <w:lang w:val="af-ZA"/>
        </w:rPr>
        <w:t xml:space="preserve"> </w:t>
      </w:r>
      <w:r w:rsidR="00DF57A2">
        <w:rPr>
          <w:rFonts w:ascii="Sylfaen" w:hAnsi="Sylfaen"/>
          <w:sz w:val="16"/>
          <w:szCs w:val="16"/>
          <w:lang w:val="en-US"/>
        </w:rPr>
        <w:t>մանկապարտեզ</w:t>
      </w:r>
      <w:r w:rsidR="00DF57A2" w:rsidRPr="00A71D81">
        <w:rPr>
          <w:rFonts w:ascii="GHEA Grapalat" w:hAnsi="GHEA Grapalat"/>
          <w:i w:val="0"/>
          <w:lang w:val="af-ZA"/>
        </w:rPr>
        <w:t>»</w:t>
      </w:r>
      <w:r w:rsidR="00DF57A2">
        <w:rPr>
          <w:rFonts w:ascii="GHEA Grapalat" w:hAnsi="GHEA Grapalat"/>
          <w:i w:val="0"/>
          <w:lang w:val="af-ZA"/>
        </w:rPr>
        <w:t xml:space="preserve"> </w:t>
      </w:r>
      <w:r w:rsidR="00CB28D9" w:rsidRPr="001D0CA2">
        <w:rPr>
          <w:rFonts w:ascii="Sylfaen" w:hAnsi="Sylfaen"/>
          <w:sz w:val="16"/>
          <w:szCs w:val="16"/>
          <w:lang w:val="hy-AM"/>
        </w:rPr>
        <w:t xml:space="preserve"> </w:t>
      </w:r>
      <w:r w:rsidR="00CB28D9" w:rsidRPr="001D0CA2">
        <w:rPr>
          <w:rFonts w:ascii="Sylfaen" w:hAnsi="Sylfaen" w:cs="Sylfaen"/>
          <w:sz w:val="16"/>
          <w:szCs w:val="16"/>
          <w:lang w:val="hy-AM"/>
        </w:rPr>
        <w:t>ՀՈԱԿ</w:t>
      </w:r>
    </w:p>
    <w:p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rsidR="00754697" w:rsidRPr="00A71D81" w:rsidRDefault="00754697" w:rsidP="00EF3662">
      <w:pPr>
        <w:pStyle w:val="31"/>
        <w:spacing w:after="240" w:line="240" w:lineRule="auto"/>
        <w:ind w:firstLine="709"/>
        <w:rPr>
          <w:rFonts w:ascii="GHEA Grapalat" w:hAnsi="GHEA Grapalat" w:cs="Sylfaen"/>
          <w:b/>
          <w:lang w:val="es-ES"/>
        </w:rPr>
      </w:pPr>
    </w:p>
    <w:p w:rsidR="00754697" w:rsidRPr="00A71D81" w:rsidRDefault="00754697" w:rsidP="00EF3662">
      <w:pPr>
        <w:pStyle w:val="a3"/>
        <w:spacing w:line="240" w:lineRule="auto"/>
        <w:ind w:left="1404"/>
        <w:rPr>
          <w:rFonts w:ascii="GHEA Grapalat" w:hAnsi="GHEA Grapalat"/>
          <w:i w:val="0"/>
          <w:lang w:val="af-ZA"/>
        </w:rPr>
      </w:pPr>
    </w:p>
    <w:p w:rsidR="00A12C95" w:rsidRPr="00A71D81" w:rsidRDefault="00A12C95" w:rsidP="00EF3662">
      <w:pPr>
        <w:pStyle w:val="a3"/>
        <w:spacing w:line="240" w:lineRule="auto"/>
        <w:ind w:left="1404"/>
        <w:rPr>
          <w:rFonts w:ascii="GHEA Grapalat" w:hAnsi="GHEA Grapalat"/>
          <w:i w:val="0"/>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55CC2" w:rsidRPr="00A71D81" w:rsidRDefault="00055CC2"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826193" w:rsidRPr="00A71D81" w:rsidRDefault="00826193" w:rsidP="00EF3662">
      <w:pPr>
        <w:pStyle w:val="aa"/>
        <w:ind w:right="-7" w:firstLine="567"/>
        <w:jc w:val="right"/>
        <w:rPr>
          <w:rFonts w:ascii="GHEA Grapalat" w:hAnsi="GHEA Grapalat" w:cs="Sylfaen"/>
          <w:i/>
          <w:sz w:val="22"/>
          <w:lang w:val="af-ZA"/>
        </w:rPr>
      </w:pPr>
    </w:p>
    <w:p w:rsidR="00826193" w:rsidRPr="00A71D81" w:rsidRDefault="00826193" w:rsidP="00EF3662">
      <w:pPr>
        <w:pStyle w:val="aa"/>
        <w:ind w:right="-7" w:firstLine="567"/>
        <w:jc w:val="right"/>
        <w:rPr>
          <w:rFonts w:ascii="GHEA Grapalat" w:hAnsi="GHEA Grapalat" w:cs="Sylfaen"/>
          <w:i/>
          <w:sz w:val="22"/>
          <w:lang w:val="af-ZA"/>
        </w:rPr>
      </w:pPr>
    </w:p>
    <w:p w:rsidR="00404468"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
    <w:p w:rsidR="00404468" w:rsidRDefault="00404468" w:rsidP="00EF3662">
      <w:pPr>
        <w:pStyle w:val="aa"/>
        <w:spacing w:after="0"/>
        <w:ind w:firstLine="567"/>
        <w:jc w:val="right"/>
        <w:rPr>
          <w:rFonts w:ascii="GHEA Grapalat" w:hAnsi="GHEA Grapalat" w:cs="Sylfaen"/>
          <w:i/>
          <w:sz w:val="20"/>
          <w:szCs w:val="20"/>
          <w:lang w:val="af-ZA"/>
        </w:rPr>
      </w:pPr>
    </w:p>
    <w:p w:rsidR="00096865" w:rsidRPr="00A71D81" w:rsidRDefault="00C062F2"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 xml:space="preserve">  </w:t>
      </w:r>
      <w:r w:rsidR="00096865" w:rsidRPr="00A71D81">
        <w:rPr>
          <w:rFonts w:ascii="GHEA Grapalat" w:hAnsi="GHEA Grapalat" w:cs="Sylfaen"/>
          <w:i/>
          <w:sz w:val="20"/>
          <w:szCs w:val="20"/>
        </w:rPr>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rsidR="00096865" w:rsidRPr="00A71D81" w:rsidRDefault="00290BAE" w:rsidP="00EF3662">
      <w:pPr>
        <w:pStyle w:val="aa"/>
        <w:spacing w:after="0"/>
        <w:ind w:firstLine="567"/>
        <w:jc w:val="right"/>
        <w:rPr>
          <w:rFonts w:ascii="GHEA Grapalat" w:hAnsi="GHEA Grapalat" w:cs="Sylfaen"/>
          <w:i/>
          <w:sz w:val="20"/>
          <w:szCs w:val="20"/>
          <w:lang w:val="af-ZA"/>
        </w:rPr>
      </w:pPr>
      <w:r>
        <w:rPr>
          <w:rFonts w:ascii="Arial Unicode" w:hAnsi="Arial Unicode"/>
          <w:i/>
          <w:lang w:val="ru-RU"/>
        </w:rPr>
        <w:t>ԳՀՄ</w:t>
      </w:r>
      <w:r w:rsidRPr="00EE6AC9">
        <w:rPr>
          <w:rFonts w:ascii="Arial Unicode" w:hAnsi="Arial Unicode"/>
          <w:i/>
          <w:lang w:val="af-ZA"/>
        </w:rPr>
        <w:t>-</w:t>
      </w:r>
      <w:r>
        <w:rPr>
          <w:rFonts w:ascii="Arial Unicode" w:hAnsi="Arial Unicode"/>
          <w:i/>
          <w:lang w:val="ru-RU"/>
        </w:rPr>
        <w:t>ԳՀԱՊՁԲ</w:t>
      </w:r>
      <w:r w:rsidRPr="00EE6AC9">
        <w:rPr>
          <w:rFonts w:ascii="Arial Unicode" w:hAnsi="Arial Unicode"/>
          <w:i/>
          <w:lang w:val="af-ZA"/>
        </w:rPr>
        <w:t>-22/02</w:t>
      </w:r>
      <w:r w:rsidR="00DF57A2" w:rsidRPr="007E517F">
        <w:rPr>
          <w:rFonts w:ascii="Arial Unicode" w:hAnsi="Arial Unicode"/>
          <w:i/>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rsidR="00096865" w:rsidRPr="00A71D81" w:rsidRDefault="00CB28D9" w:rsidP="00EF3662">
      <w:pPr>
        <w:pStyle w:val="aa"/>
        <w:spacing w:after="0"/>
        <w:ind w:firstLine="567"/>
        <w:jc w:val="right"/>
        <w:rPr>
          <w:rFonts w:ascii="GHEA Grapalat" w:hAnsi="GHEA Grapalat" w:cs="Times Armenian"/>
          <w:i/>
          <w:sz w:val="20"/>
          <w:szCs w:val="20"/>
          <w:lang w:val="af-ZA"/>
        </w:rPr>
      </w:pPr>
      <w:r w:rsidRPr="001D0CA2">
        <w:rPr>
          <w:rFonts w:ascii="Sylfaen" w:hAnsi="Sylfaen" w:cs="Sylfaen"/>
          <w:i/>
          <w:sz w:val="16"/>
          <w:szCs w:val="16"/>
        </w:rPr>
        <w:t>Գնանշման</w:t>
      </w:r>
      <w:r w:rsidRPr="001D0CA2">
        <w:rPr>
          <w:rFonts w:ascii="Sylfaen" w:hAnsi="Sylfaen" w:cs="Sylfaen"/>
          <w:i/>
          <w:sz w:val="16"/>
          <w:szCs w:val="16"/>
          <w:lang w:val="af-ZA"/>
        </w:rPr>
        <w:t xml:space="preserve"> </w:t>
      </w:r>
      <w:r w:rsidRPr="001D0CA2">
        <w:rPr>
          <w:rFonts w:ascii="Sylfaen" w:hAnsi="Sylfaen" w:cs="Sylfaen"/>
          <w:i/>
          <w:sz w:val="16"/>
          <w:szCs w:val="16"/>
        </w:rPr>
        <w:t>հարցման</w:t>
      </w:r>
      <w:r w:rsidRPr="001D0CA2">
        <w:rPr>
          <w:rFonts w:ascii="Sylfaen" w:hAnsi="Sylfaen" w:cs="Sylfaen"/>
          <w:i/>
          <w:sz w:val="16"/>
          <w:szCs w:val="16"/>
          <w:lang w:val="af-ZA"/>
        </w:rPr>
        <w:t xml:space="preserve"> </w:t>
      </w:r>
      <w:r w:rsidRPr="001D0CA2">
        <w:rPr>
          <w:rFonts w:ascii="GHEA Grapalat" w:hAnsi="GHEA Grapalat" w:cs="Times Armenian"/>
          <w:i/>
          <w:sz w:val="16"/>
          <w:szCs w:val="16"/>
          <w:lang w:val="af-ZA"/>
        </w:rPr>
        <w:t xml:space="preserve"> </w:t>
      </w:r>
      <w:r>
        <w:rPr>
          <w:rFonts w:ascii="GHEA Grapalat" w:hAnsi="GHEA Grapalat" w:cs="Times Armenian"/>
          <w:i/>
          <w:sz w:val="16"/>
          <w:szCs w:val="16"/>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CB28D9">
        <w:rPr>
          <w:rFonts w:ascii="GHEA Grapalat" w:hAnsi="GHEA Grapalat" w:cs="Sylfaen"/>
          <w:i/>
          <w:sz w:val="20"/>
          <w:szCs w:val="20"/>
          <w:lang w:val="af-ZA"/>
        </w:rPr>
        <w:t>22</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290BAE">
        <w:rPr>
          <w:rFonts w:ascii="GHEA Grapalat" w:hAnsi="GHEA Grapalat" w:cs="Times Armenian"/>
          <w:i/>
          <w:sz w:val="20"/>
          <w:szCs w:val="20"/>
          <w:u w:val="single"/>
          <w:lang w:val="af-ZA"/>
        </w:rPr>
        <w:t xml:space="preserve">հուլիսի 15 </w:t>
      </w:r>
      <w:r w:rsidR="005C6159" w:rsidRPr="00A71D81">
        <w:rPr>
          <w:rFonts w:ascii="GHEA Grapalat" w:hAnsi="GHEA Grapalat" w:cs="Times Armenian"/>
          <w:i/>
          <w:sz w:val="20"/>
          <w:szCs w:val="20"/>
          <w:lang w:val="af-ZA"/>
        </w:rPr>
        <w:t>N</w:t>
      </w:r>
      <w:r w:rsidR="00CB28D9">
        <w:rPr>
          <w:rFonts w:ascii="GHEA Grapalat" w:hAnsi="GHEA Grapalat" w:cs="Times Armenian"/>
          <w:i/>
          <w:sz w:val="20"/>
          <w:szCs w:val="20"/>
          <w:lang w:val="af-ZA"/>
        </w:rPr>
        <w:t xml:space="preserve">1 </w:t>
      </w:r>
      <w:r w:rsidRPr="00A71D81">
        <w:rPr>
          <w:rFonts w:ascii="GHEA Grapalat" w:hAnsi="GHEA Grapalat" w:cs="Sylfaen"/>
          <w:i/>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B28D9" w:rsidRPr="001D0CA2" w:rsidRDefault="00CB28D9" w:rsidP="00CB28D9">
      <w:pPr>
        <w:pStyle w:val="aa"/>
        <w:ind w:right="-7" w:firstLine="567"/>
        <w:jc w:val="center"/>
        <w:rPr>
          <w:rFonts w:ascii="GHEA Grapalat" w:hAnsi="GHEA Grapalat"/>
          <w:sz w:val="16"/>
          <w:szCs w:val="16"/>
          <w:lang w:val="af-ZA"/>
        </w:rPr>
      </w:pPr>
    </w:p>
    <w:p w:rsidR="00CB28D9" w:rsidRPr="00516E57" w:rsidRDefault="00CB28D9" w:rsidP="00CB28D9">
      <w:pPr>
        <w:pStyle w:val="aa"/>
        <w:tabs>
          <w:tab w:val="left" w:pos="5968"/>
        </w:tabs>
        <w:ind w:right="-7" w:firstLine="567"/>
        <w:jc w:val="center"/>
        <w:rPr>
          <w:rFonts w:ascii="Sylfaen" w:hAnsi="Sylfaen"/>
          <w:b/>
          <w:sz w:val="28"/>
          <w:szCs w:val="28"/>
          <w:lang w:val="af-ZA"/>
        </w:rPr>
      </w:pPr>
      <w:r w:rsidRPr="00516E57">
        <w:rPr>
          <w:rFonts w:ascii="Sylfaen" w:hAnsi="Sylfaen"/>
          <w:b/>
          <w:sz w:val="28"/>
          <w:szCs w:val="28"/>
          <w:lang w:val="hy-AM"/>
        </w:rPr>
        <w:t>&lt;&lt;</w:t>
      </w:r>
      <w:r w:rsidR="00DF57A2">
        <w:rPr>
          <w:rFonts w:ascii="Arial Unicode" w:hAnsi="Arial Unicode"/>
          <w:b/>
          <w:sz w:val="28"/>
          <w:szCs w:val="28"/>
          <w:lang w:val="ru-RU"/>
        </w:rPr>
        <w:t>Գոռավանի</w:t>
      </w:r>
      <w:r w:rsidR="00DF57A2" w:rsidRPr="007E517F">
        <w:rPr>
          <w:rFonts w:ascii="Arial Unicode" w:hAnsi="Arial Unicode"/>
          <w:b/>
          <w:sz w:val="28"/>
          <w:szCs w:val="28"/>
          <w:lang w:val="af-ZA"/>
        </w:rPr>
        <w:t xml:space="preserve"> </w:t>
      </w:r>
      <w:r w:rsidR="00DF57A2">
        <w:rPr>
          <w:rFonts w:ascii="Arial Unicode" w:hAnsi="Arial Unicode"/>
          <w:b/>
          <w:sz w:val="28"/>
          <w:szCs w:val="28"/>
          <w:lang w:val="ru-RU"/>
        </w:rPr>
        <w:t>Գոռ</w:t>
      </w:r>
      <w:r w:rsidR="00DF57A2" w:rsidRPr="007E517F">
        <w:rPr>
          <w:rFonts w:ascii="Arial Unicode" w:hAnsi="Arial Unicode"/>
          <w:b/>
          <w:sz w:val="28"/>
          <w:szCs w:val="28"/>
          <w:lang w:val="af-ZA"/>
        </w:rPr>
        <w:t xml:space="preserve"> </w:t>
      </w:r>
      <w:r w:rsidR="00DF57A2">
        <w:rPr>
          <w:rFonts w:ascii="Arial Unicode" w:hAnsi="Arial Unicode"/>
          <w:b/>
          <w:sz w:val="28"/>
          <w:szCs w:val="28"/>
          <w:lang w:val="ru-RU"/>
        </w:rPr>
        <w:t>մանկապարտեզ</w:t>
      </w:r>
      <w:r w:rsidRPr="00516E57">
        <w:rPr>
          <w:rFonts w:ascii="Sylfaen" w:hAnsi="Sylfaen"/>
          <w:b/>
          <w:sz w:val="28"/>
          <w:szCs w:val="28"/>
          <w:lang w:val="hy-AM"/>
        </w:rPr>
        <w:t xml:space="preserve">&gt;&gt; </w:t>
      </w:r>
      <w:r w:rsidRPr="00516E57">
        <w:rPr>
          <w:rFonts w:ascii="Sylfaen" w:hAnsi="Sylfaen" w:cs="Sylfaen"/>
          <w:b/>
          <w:sz w:val="28"/>
          <w:szCs w:val="28"/>
          <w:lang w:val="hy-AM"/>
        </w:rPr>
        <w:t>ՀՈԱԿ</w:t>
      </w:r>
    </w:p>
    <w:p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aa"/>
        <w:ind w:right="-7" w:firstLine="567"/>
        <w:jc w:val="center"/>
        <w:rPr>
          <w:rFonts w:ascii="GHEA Grapalat" w:hAnsi="GHEA Grapalat" w:cs="Sylfaen"/>
          <w:lang w:val="af-ZA"/>
        </w:rPr>
      </w:pPr>
    </w:p>
    <w:p w:rsidR="00096865" w:rsidRPr="00A71D81" w:rsidRDefault="00096865" w:rsidP="00EF3662">
      <w:pPr>
        <w:pStyle w:val="aa"/>
        <w:ind w:right="-7" w:firstLine="567"/>
        <w:jc w:val="center"/>
        <w:rPr>
          <w:rFonts w:ascii="GHEA Grapalat" w:hAnsi="GHEA Grapalat" w:cs="Sylfaen"/>
          <w:lang w:val="af-ZA"/>
        </w:rPr>
      </w:pPr>
    </w:p>
    <w:p w:rsidR="00CB28D9" w:rsidRPr="001D0CA2" w:rsidRDefault="00DF57A2" w:rsidP="00CB28D9">
      <w:pPr>
        <w:ind w:firstLine="567"/>
        <w:jc w:val="center"/>
        <w:rPr>
          <w:rFonts w:ascii="Sylfaen" w:hAnsi="Sylfaen"/>
          <w:b/>
          <w:sz w:val="16"/>
          <w:szCs w:val="16"/>
          <w:lang w:val="af-ZA"/>
        </w:rPr>
      </w:pPr>
      <w:r>
        <w:rPr>
          <w:rFonts w:ascii="Sylfaen" w:hAnsi="Sylfaen"/>
          <w:b/>
          <w:sz w:val="16"/>
          <w:szCs w:val="16"/>
        </w:rPr>
        <w:t>ԳՈՌԱՎԱՆԻ</w:t>
      </w:r>
      <w:r w:rsidRPr="00DF57A2">
        <w:rPr>
          <w:rFonts w:ascii="Sylfaen" w:hAnsi="Sylfaen"/>
          <w:b/>
          <w:sz w:val="16"/>
          <w:szCs w:val="16"/>
          <w:lang w:val="af-ZA"/>
        </w:rPr>
        <w:t xml:space="preserve"> </w:t>
      </w:r>
      <w:r>
        <w:rPr>
          <w:rFonts w:ascii="Sylfaen" w:hAnsi="Sylfaen"/>
          <w:b/>
          <w:sz w:val="16"/>
          <w:szCs w:val="16"/>
        </w:rPr>
        <w:t>ԳՈՌ</w:t>
      </w:r>
      <w:r w:rsidRPr="00DF57A2">
        <w:rPr>
          <w:rFonts w:ascii="Sylfaen" w:hAnsi="Sylfaen"/>
          <w:b/>
          <w:sz w:val="16"/>
          <w:szCs w:val="16"/>
          <w:lang w:val="af-ZA"/>
        </w:rPr>
        <w:t xml:space="preserve"> </w:t>
      </w:r>
      <w:r>
        <w:rPr>
          <w:rFonts w:ascii="Sylfaen" w:hAnsi="Sylfaen"/>
          <w:b/>
          <w:sz w:val="16"/>
          <w:szCs w:val="16"/>
        </w:rPr>
        <w:t>ՄԱՆԿԱՊԱՐՏԵԶ</w:t>
      </w:r>
      <w:r w:rsidRPr="00DF57A2">
        <w:rPr>
          <w:rFonts w:ascii="Sylfaen" w:hAnsi="Sylfaen"/>
          <w:b/>
          <w:sz w:val="16"/>
          <w:szCs w:val="16"/>
          <w:lang w:val="af-ZA"/>
        </w:rPr>
        <w:t xml:space="preserve"> </w:t>
      </w:r>
      <w:r w:rsidR="00CB28D9" w:rsidRPr="001D0CA2">
        <w:rPr>
          <w:rFonts w:ascii="Sylfaen" w:hAnsi="Sylfaen"/>
          <w:sz w:val="16"/>
          <w:szCs w:val="16"/>
          <w:lang w:val="hy-AM"/>
        </w:rPr>
        <w:t xml:space="preserve"> </w:t>
      </w:r>
      <w:r w:rsidR="00CB28D9" w:rsidRPr="001D0CA2">
        <w:rPr>
          <w:rFonts w:ascii="Sylfaen" w:hAnsi="Sylfaen"/>
          <w:b/>
          <w:sz w:val="16"/>
          <w:szCs w:val="16"/>
          <w:lang w:val="hy-AM"/>
        </w:rPr>
        <w:t xml:space="preserve"> </w:t>
      </w:r>
      <w:r w:rsidR="00CB28D9" w:rsidRPr="001D0CA2">
        <w:rPr>
          <w:rFonts w:ascii="Sylfaen" w:hAnsi="Sylfaen" w:cs="Sylfaen"/>
          <w:b/>
          <w:sz w:val="16"/>
          <w:szCs w:val="16"/>
          <w:lang w:val="hy-AM"/>
        </w:rPr>
        <w:t>ՀՈԱԿ</w:t>
      </w:r>
      <w:r w:rsidR="00CB28D9" w:rsidRPr="001D0CA2">
        <w:rPr>
          <w:rFonts w:ascii="Sylfaen" w:hAnsi="Sylfaen"/>
          <w:b/>
          <w:i/>
          <w:sz w:val="16"/>
          <w:szCs w:val="16"/>
          <w:lang w:val="af-ZA"/>
        </w:rPr>
        <w:t xml:space="preserve"> </w:t>
      </w:r>
      <w:r w:rsidR="00CB28D9" w:rsidRPr="001D0CA2">
        <w:rPr>
          <w:rFonts w:ascii="Sylfaen" w:hAnsi="Sylfaen" w:cs="Sylfaen"/>
          <w:b/>
          <w:sz w:val="16"/>
          <w:szCs w:val="16"/>
          <w:lang w:val="af-ZA"/>
        </w:rPr>
        <w:t>-</w:t>
      </w:r>
      <w:r w:rsidR="00CB28D9" w:rsidRPr="001D0CA2">
        <w:rPr>
          <w:rFonts w:ascii="Sylfaen" w:hAnsi="Sylfaen" w:cs="Sylfaen"/>
          <w:b/>
          <w:sz w:val="16"/>
          <w:szCs w:val="16"/>
        </w:rPr>
        <w:t>Ի</w:t>
      </w:r>
      <w:r w:rsidR="00CB28D9" w:rsidRPr="001D0CA2">
        <w:rPr>
          <w:rFonts w:ascii="Sylfaen" w:hAnsi="Sylfaen" w:cs="Sylfaen"/>
          <w:b/>
          <w:sz w:val="16"/>
          <w:szCs w:val="16"/>
          <w:lang w:val="af-ZA"/>
        </w:rPr>
        <w:t xml:space="preserve"> </w:t>
      </w:r>
      <w:r w:rsidR="00CB28D9" w:rsidRPr="001D0CA2">
        <w:rPr>
          <w:rFonts w:ascii="Sylfaen" w:hAnsi="Sylfaen"/>
          <w:b/>
          <w:sz w:val="16"/>
          <w:szCs w:val="16"/>
          <w:lang w:val="af-ZA"/>
        </w:rPr>
        <w:t xml:space="preserve">ԿԱՐԻՔՆԵՐԻ ՀԱՄԱՐ   </w:t>
      </w:r>
      <w:r w:rsidR="00CB28D9" w:rsidRPr="001D0CA2">
        <w:rPr>
          <w:rFonts w:ascii="Sylfaen" w:hAnsi="Sylfaen" w:cs="Sylfaen"/>
          <w:b/>
          <w:sz w:val="16"/>
          <w:szCs w:val="16"/>
          <w:lang w:val="ru-RU"/>
        </w:rPr>
        <w:t>ՍՆՆԴԱՄԹԵՐՔԻ</w:t>
      </w:r>
    </w:p>
    <w:p w:rsidR="00CB28D9" w:rsidRPr="001D0CA2" w:rsidRDefault="00CB28D9" w:rsidP="00CB28D9">
      <w:pPr>
        <w:jc w:val="center"/>
        <w:rPr>
          <w:rFonts w:ascii="Sylfaen" w:hAnsi="Sylfaen"/>
          <w:b/>
          <w:i/>
          <w:sz w:val="16"/>
          <w:szCs w:val="16"/>
          <w:lang w:val="af-ZA"/>
        </w:rPr>
      </w:pPr>
      <w:r w:rsidRPr="001D0CA2">
        <w:rPr>
          <w:rFonts w:ascii="Sylfaen" w:hAnsi="Sylfaen"/>
          <w:b/>
          <w:sz w:val="16"/>
          <w:szCs w:val="16"/>
          <w:lang w:val="af-ZA"/>
        </w:rPr>
        <w:t xml:space="preserve">ՁԵՌՔԲԵՐՄԱՆ ՆՊԱՏԱԿՈՎ ՀԱՅՏԱՐԱՐՎԱԾ ԳՆԱՆՇՄԱՆ ՀԱՐՑՄԱՆ </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062F2"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
    <w:p w:rsidR="00C062F2" w:rsidRDefault="00C062F2" w:rsidP="00EF3662">
      <w:pPr>
        <w:ind w:firstLine="567"/>
        <w:jc w:val="both"/>
        <w:rPr>
          <w:rFonts w:ascii="GHEA Grapalat" w:hAnsi="GHEA Grapalat" w:cs="Sylfaen"/>
          <w:i/>
          <w:sz w:val="22"/>
          <w:szCs w:val="22"/>
          <w:lang w:val="af-ZA"/>
        </w:rPr>
      </w:pPr>
    </w:p>
    <w:p w:rsidR="00C062F2" w:rsidRDefault="00C062F2" w:rsidP="00EF3662">
      <w:pPr>
        <w:ind w:firstLine="567"/>
        <w:jc w:val="both"/>
        <w:rPr>
          <w:rFonts w:ascii="GHEA Grapalat" w:hAnsi="GHEA Grapalat" w:cs="Sylfaen"/>
          <w:i/>
          <w:sz w:val="22"/>
          <w:szCs w:val="22"/>
          <w:lang w:val="af-ZA"/>
        </w:rPr>
      </w:pPr>
    </w:p>
    <w:p w:rsidR="00C062F2" w:rsidRDefault="00C062F2" w:rsidP="00EF3662">
      <w:pPr>
        <w:ind w:firstLine="567"/>
        <w:jc w:val="both"/>
        <w:rPr>
          <w:rFonts w:ascii="GHEA Grapalat" w:hAnsi="GHEA Grapalat" w:cs="Sylfaen"/>
          <w:i/>
          <w:sz w:val="22"/>
          <w:szCs w:val="22"/>
          <w:lang w:val="af-ZA"/>
        </w:rPr>
      </w:pPr>
    </w:p>
    <w:p w:rsidR="00C062F2" w:rsidRDefault="00C062F2" w:rsidP="00EF3662">
      <w:pPr>
        <w:ind w:firstLine="567"/>
        <w:jc w:val="both"/>
        <w:rPr>
          <w:rFonts w:ascii="GHEA Grapalat" w:hAnsi="GHEA Grapalat" w:cs="Sylfaen"/>
          <w:i/>
          <w:sz w:val="22"/>
          <w:szCs w:val="22"/>
          <w:lang w:val="af-ZA"/>
        </w:rPr>
      </w:pPr>
    </w:p>
    <w:p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rsidR="00160AE4" w:rsidRPr="00A71D81" w:rsidRDefault="00160AE4" w:rsidP="00EF3662">
      <w:pPr>
        <w:ind w:firstLine="567"/>
        <w:jc w:val="center"/>
        <w:rPr>
          <w:rFonts w:ascii="GHEA Grapalat" w:hAnsi="GHEA Grapalat"/>
          <w:i/>
          <w:sz w:val="20"/>
          <w:lang w:val="af-ZA"/>
        </w:rPr>
      </w:pPr>
    </w:p>
    <w:p w:rsidR="00CB28D9" w:rsidRPr="001D0CA2" w:rsidRDefault="00DF57A2" w:rsidP="00CB28D9">
      <w:pPr>
        <w:ind w:firstLine="567"/>
        <w:jc w:val="center"/>
        <w:rPr>
          <w:rFonts w:ascii="Sylfaen" w:hAnsi="Sylfaen"/>
          <w:b/>
          <w:sz w:val="16"/>
          <w:szCs w:val="16"/>
          <w:lang w:val="af-ZA"/>
        </w:rPr>
      </w:pPr>
      <w:r>
        <w:rPr>
          <w:rFonts w:ascii="Sylfaen" w:hAnsi="Sylfaen"/>
          <w:b/>
          <w:sz w:val="16"/>
          <w:szCs w:val="16"/>
        </w:rPr>
        <w:t>ԳՈՌԱՎԱՆԻ</w:t>
      </w:r>
      <w:r w:rsidRPr="00DF57A2">
        <w:rPr>
          <w:rFonts w:ascii="Sylfaen" w:hAnsi="Sylfaen"/>
          <w:b/>
          <w:sz w:val="16"/>
          <w:szCs w:val="16"/>
          <w:lang w:val="af-ZA"/>
        </w:rPr>
        <w:t xml:space="preserve"> </w:t>
      </w:r>
      <w:r>
        <w:rPr>
          <w:rFonts w:ascii="Sylfaen" w:hAnsi="Sylfaen"/>
          <w:b/>
          <w:sz w:val="16"/>
          <w:szCs w:val="16"/>
        </w:rPr>
        <w:t>ԳՈՌ</w:t>
      </w:r>
      <w:r w:rsidRPr="00DF57A2">
        <w:rPr>
          <w:rFonts w:ascii="Sylfaen" w:hAnsi="Sylfaen"/>
          <w:b/>
          <w:sz w:val="16"/>
          <w:szCs w:val="16"/>
          <w:lang w:val="af-ZA"/>
        </w:rPr>
        <w:t xml:space="preserve"> </w:t>
      </w:r>
      <w:r w:rsidR="00CB28D9" w:rsidRPr="001D0CA2">
        <w:rPr>
          <w:rFonts w:ascii="Sylfaen" w:hAnsi="Sylfaen"/>
          <w:b/>
          <w:sz w:val="16"/>
          <w:szCs w:val="16"/>
          <w:lang w:val="af-ZA"/>
        </w:rPr>
        <w:t xml:space="preserve">  ՄԱՆԿԱՊԱՐՏԵԶ</w:t>
      </w:r>
      <w:r w:rsidR="00CB28D9" w:rsidRPr="001D0CA2">
        <w:rPr>
          <w:rFonts w:ascii="Sylfaen" w:hAnsi="Sylfaen"/>
          <w:b/>
          <w:sz w:val="16"/>
          <w:szCs w:val="16"/>
          <w:lang w:val="hy-AM"/>
        </w:rPr>
        <w:t xml:space="preserve"> </w:t>
      </w:r>
      <w:r w:rsidR="00CB28D9" w:rsidRPr="001D0CA2">
        <w:rPr>
          <w:rFonts w:ascii="Sylfaen" w:hAnsi="Sylfaen"/>
          <w:sz w:val="16"/>
          <w:szCs w:val="16"/>
          <w:lang w:val="hy-AM"/>
        </w:rPr>
        <w:t xml:space="preserve"> </w:t>
      </w:r>
      <w:r w:rsidR="00CB28D9" w:rsidRPr="001D0CA2">
        <w:rPr>
          <w:rFonts w:ascii="Sylfaen" w:hAnsi="Sylfaen"/>
          <w:b/>
          <w:sz w:val="16"/>
          <w:szCs w:val="16"/>
          <w:lang w:val="hy-AM"/>
        </w:rPr>
        <w:t xml:space="preserve"> </w:t>
      </w:r>
      <w:r w:rsidR="00CB28D9" w:rsidRPr="001D0CA2">
        <w:rPr>
          <w:rFonts w:ascii="Sylfaen" w:hAnsi="Sylfaen" w:cs="Sylfaen"/>
          <w:b/>
          <w:sz w:val="16"/>
          <w:szCs w:val="16"/>
          <w:lang w:val="hy-AM"/>
        </w:rPr>
        <w:t>ՀՈԱԿ</w:t>
      </w:r>
      <w:r w:rsidR="00CB28D9" w:rsidRPr="001D0CA2">
        <w:rPr>
          <w:rFonts w:ascii="Sylfaen" w:hAnsi="Sylfaen"/>
          <w:b/>
          <w:i/>
          <w:sz w:val="16"/>
          <w:szCs w:val="16"/>
          <w:lang w:val="af-ZA"/>
        </w:rPr>
        <w:t xml:space="preserve"> </w:t>
      </w:r>
      <w:r w:rsidR="00CB28D9" w:rsidRPr="001D0CA2">
        <w:rPr>
          <w:rFonts w:ascii="Sylfaen" w:hAnsi="Sylfaen" w:cs="Sylfaen"/>
          <w:b/>
          <w:sz w:val="16"/>
          <w:szCs w:val="16"/>
          <w:lang w:val="af-ZA"/>
        </w:rPr>
        <w:t>-</w:t>
      </w:r>
      <w:r w:rsidR="00CB28D9" w:rsidRPr="001D0CA2">
        <w:rPr>
          <w:rFonts w:ascii="Sylfaen" w:hAnsi="Sylfaen" w:cs="Sylfaen"/>
          <w:b/>
          <w:sz w:val="16"/>
          <w:szCs w:val="16"/>
        </w:rPr>
        <w:t>Ի</w:t>
      </w:r>
      <w:r w:rsidR="00CB28D9" w:rsidRPr="001D0CA2">
        <w:rPr>
          <w:rFonts w:ascii="Sylfaen" w:hAnsi="Sylfaen" w:cs="Sylfaen"/>
          <w:b/>
          <w:sz w:val="16"/>
          <w:szCs w:val="16"/>
          <w:lang w:val="af-ZA"/>
        </w:rPr>
        <w:t xml:space="preserve"> </w:t>
      </w:r>
      <w:r w:rsidR="00CB28D9" w:rsidRPr="001D0CA2">
        <w:rPr>
          <w:rFonts w:ascii="Sylfaen" w:hAnsi="Sylfaen"/>
          <w:b/>
          <w:sz w:val="16"/>
          <w:szCs w:val="16"/>
          <w:lang w:val="af-ZA"/>
        </w:rPr>
        <w:t xml:space="preserve">ԿԱՐԻՔՆԵՐԻ ՀԱՄԱՐ   </w:t>
      </w:r>
      <w:r w:rsidR="00CB28D9" w:rsidRPr="001D0CA2">
        <w:rPr>
          <w:rFonts w:ascii="Sylfaen" w:hAnsi="Sylfaen" w:cs="Sylfaen"/>
          <w:b/>
          <w:sz w:val="16"/>
          <w:szCs w:val="16"/>
          <w:lang w:val="ru-RU"/>
        </w:rPr>
        <w:t>ՍՆՆԴԱՄԹԵՐՔԻ</w:t>
      </w:r>
      <w:r w:rsidR="00CB28D9" w:rsidRPr="001D0CA2">
        <w:rPr>
          <w:rFonts w:ascii="Sylfaen" w:hAnsi="Sylfaen" w:cs="Sylfaen"/>
          <w:b/>
          <w:sz w:val="16"/>
          <w:szCs w:val="16"/>
          <w:lang w:val="af-ZA"/>
        </w:rPr>
        <w:t xml:space="preserve"> </w:t>
      </w:r>
    </w:p>
    <w:p w:rsidR="00CB28D9" w:rsidRPr="001D0CA2" w:rsidRDefault="00CB28D9" w:rsidP="00CB28D9">
      <w:pPr>
        <w:jc w:val="center"/>
        <w:rPr>
          <w:rFonts w:ascii="Sylfaen" w:hAnsi="Sylfaen"/>
          <w:b/>
          <w:i/>
          <w:sz w:val="16"/>
          <w:szCs w:val="16"/>
          <w:lang w:val="af-ZA"/>
        </w:rPr>
      </w:pPr>
      <w:r w:rsidRPr="001D0CA2">
        <w:rPr>
          <w:rFonts w:ascii="Sylfaen" w:hAnsi="Sylfaen"/>
          <w:b/>
          <w:sz w:val="16"/>
          <w:szCs w:val="16"/>
          <w:lang w:val="af-ZA"/>
        </w:rPr>
        <w:t xml:space="preserve">ՁԵՌՔԲԵՐՄԱՆ ՆՊԱՏԱԿՈՎ ՀԱՅՏԱՐԱՐՎԱԾ ԳՆԱՆՇՄԱՆ ՀԱՐՑՄԱՆ </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CB28D9">
        <w:rPr>
          <w:rFonts w:ascii="GHEA Grapalat" w:hAnsi="GHEA Grapalat" w:cs="Sylfaen"/>
          <w:b/>
          <w:sz w:val="20"/>
        </w:rPr>
        <w:t>ԳՆԱՆՇՄԱՆ</w:t>
      </w:r>
      <w:r w:rsidR="00CB28D9" w:rsidRPr="006C5D9F">
        <w:rPr>
          <w:rFonts w:ascii="GHEA Grapalat" w:hAnsi="GHEA Grapalat" w:cs="Sylfaen"/>
          <w:b/>
          <w:sz w:val="20"/>
          <w:lang w:val="af-ZA"/>
        </w:rPr>
        <w:t xml:space="preserve"> </w:t>
      </w:r>
      <w:r w:rsidR="00CB28D9">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C062F2" w:rsidRDefault="00096865" w:rsidP="00EF3662">
      <w:pPr>
        <w:jc w:val="both"/>
        <w:rPr>
          <w:rFonts w:ascii="GHEA Grapalat" w:hAnsi="GHEA Grapalat"/>
          <w:sz w:val="20"/>
          <w:lang w:val="af-ZA"/>
        </w:rPr>
      </w:pPr>
      <w:r w:rsidRPr="00A71D81">
        <w:rPr>
          <w:rFonts w:ascii="GHEA Grapalat" w:hAnsi="GHEA Grapalat"/>
          <w:sz w:val="20"/>
          <w:lang w:val="af-ZA"/>
        </w:rPr>
        <w:t xml:space="preserve">         </w:t>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290BAE">
        <w:rPr>
          <w:rFonts w:ascii="Arial Unicode" w:hAnsi="Arial Unicode"/>
          <w:i/>
          <w:lang w:val="ru-RU"/>
        </w:rPr>
        <w:t>ԳՀՄ</w:t>
      </w:r>
      <w:r w:rsidR="00290BAE" w:rsidRPr="00290BAE">
        <w:rPr>
          <w:rFonts w:ascii="Arial Unicode" w:hAnsi="Arial Unicode"/>
          <w:i/>
          <w:lang w:val="af-ZA"/>
        </w:rPr>
        <w:t>-</w:t>
      </w:r>
      <w:r w:rsidR="00290BAE">
        <w:rPr>
          <w:rFonts w:ascii="Arial Unicode" w:hAnsi="Arial Unicode"/>
          <w:i/>
          <w:lang w:val="ru-RU"/>
        </w:rPr>
        <w:t>ԳՀԱՊՁԲ</w:t>
      </w:r>
      <w:r w:rsidR="00290BAE" w:rsidRPr="00290BAE">
        <w:rPr>
          <w:rFonts w:ascii="Arial Unicode" w:hAnsi="Arial Unicode"/>
          <w:i/>
          <w:lang w:val="af-ZA"/>
        </w:rPr>
        <w:t>-22/02</w:t>
      </w:r>
      <w:r w:rsidR="00DF57A2" w:rsidRPr="00DF57A2">
        <w:rPr>
          <w:rFonts w:ascii="Arial Unicode" w:hAnsi="Arial Unicode"/>
          <w:i/>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63370F">
        <w:rPr>
          <w:rFonts w:ascii="GHEA Grapalat" w:hAnsi="GHEA Grapalat" w:cs="Sylfaen"/>
          <w:sz w:val="20"/>
        </w:rPr>
        <w:t>գնանշման</w:t>
      </w:r>
      <w:r w:rsidR="0063370F" w:rsidRPr="0063370F">
        <w:rPr>
          <w:rFonts w:ascii="GHEA Grapalat" w:hAnsi="GHEA Grapalat" w:cs="Sylfaen"/>
          <w:sz w:val="20"/>
          <w:lang w:val="af-ZA"/>
        </w:rPr>
        <w:t xml:space="preserve"> </w:t>
      </w:r>
      <w:r w:rsidR="0063370F">
        <w:rPr>
          <w:rFonts w:ascii="GHEA Grapalat" w:hAnsi="GHEA Grapalat" w:cs="Sylfaen"/>
          <w:sz w:val="20"/>
        </w:rPr>
        <w:t>հարցման</w:t>
      </w:r>
      <w:r w:rsidR="0063370F" w:rsidRPr="0063370F">
        <w:rPr>
          <w:rFonts w:ascii="GHEA Grapalat" w:hAnsi="GHEA Grapalat" w:cs="Sylfaen"/>
          <w:sz w:val="20"/>
          <w:lang w:val="af-ZA"/>
        </w:rPr>
        <w:t xml:space="preserve"> </w:t>
      </w:r>
      <w:r w:rsidRPr="00A71D81">
        <w:rPr>
          <w:rFonts w:ascii="GHEA Grapalat" w:hAnsi="GHEA Grapalat" w:cs="Times Armenian"/>
          <w:sz w:val="20"/>
          <w:lang w:val="af-ZA"/>
        </w:rPr>
        <w:t xml:space="preserve"> </w:t>
      </w:r>
      <w:r w:rsidR="00955E87" w:rsidRPr="00A71D81">
        <w:rPr>
          <w:rFonts w:ascii="GHEA Grapalat" w:hAnsi="GHEA Grapalat" w:cs="Times Armenian"/>
          <w:sz w:val="20"/>
        </w:rPr>
        <w:t>մրցույթ</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DF57A2">
        <w:rPr>
          <w:rFonts w:ascii="Sylfaen" w:hAnsi="Sylfaen"/>
          <w:sz w:val="16"/>
          <w:szCs w:val="16"/>
        </w:rPr>
        <w:t>Գոռավանի</w:t>
      </w:r>
      <w:r w:rsidR="00DF57A2" w:rsidRPr="00DF57A2">
        <w:rPr>
          <w:rFonts w:ascii="Sylfaen" w:hAnsi="Sylfaen"/>
          <w:sz w:val="16"/>
          <w:szCs w:val="16"/>
          <w:lang w:val="af-ZA"/>
        </w:rPr>
        <w:t xml:space="preserve"> </w:t>
      </w:r>
      <w:r w:rsidR="00DF57A2">
        <w:rPr>
          <w:rFonts w:ascii="Sylfaen" w:hAnsi="Sylfaen"/>
          <w:sz w:val="16"/>
          <w:szCs w:val="16"/>
        </w:rPr>
        <w:t>Գոռ</w:t>
      </w:r>
      <w:r w:rsidR="00DF57A2" w:rsidRPr="00DF57A2">
        <w:rPr>
          <w:rFonts w:ascii="Sylfaen" w:hAnsi="Sylfaen"/>
          <w:sz w:val="16"/>
          <w:szCs w:val="16"/>
          <w:lang w:val="af-ZA"/>
        </w:rPr>
        <w:t xml:space="preserve"> </w:t>
      </w:r>
      <w:r w:rsidR="00DF57A2">
        <w:rPr>
          <w:rFonts w:ascii="Sylfaen" w:hAnsi="Sylfaen"/>
          <w:sz w:val="16"/>
          <w:szCs w:val="16"/>
        </w:rPr>
        <w:t>մանկապարտեզ</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CB28D9"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p>
    <w:p w:rsidR="003E1421" w:rsidRPr="00A71D81" w:rsidRDefault="00B2681D" w:rsidP="00EF3662">
      <w:pPr>
        <w:pStyle w:val="23"/>
        <w:spacing w:line="240" w:lineRule="auto"/>
        <w:ind w:firstLine="567"/>
        <w:rPr>
          <w:rFonts w:ascii="GHEA Grapalat" w:hAnsi="GHEA Grapalat"/>
        </w:rPr>
      </w:pPr>
      <w:r w:rsidRPr="00A71D81">
        <w:rPr>
          <w:rFonts w:ascii="GHEA Grapalat" w:hAnsi="GHEA Grapalat"/>
          <w:sz w:val="24"/>
          <w:szCs w:val="24"/>
        </w:rPr>
        <w:t>«</w:t>
      </w:r>
      <w:r w:rsidR="003E1421" w:rsidRPr="00A71D81">
        <w:rPr>
          <w:rFonts w:ascii="GHEA Grapalat" w:hAnsi="GHEA Grapalat"/>
          <w:vertAlign w:val="subscript"/>
        </w:rPr>
        <w:t xml:space="preserve"> </w:t>
      </w:r>
      <w:hyperlink r:id="rId9" w:history="1">
        <w:r w:rsidR="00CB28D9" w:rsidRPr="001D0CA2">
          <w:rPr>
            <w:rStyle w:val="a9"/>
            <w:rFonts w:ascii="GHEA Grapalat" w:hAnsi="GHEA Grapalat"/>
            <w:sz w:val="16"/>
            <w:szCs w:val="16"/>
          </w:rPr>
          <w:t>vedu.qaxaqapetaran.2017@mail.ru</w:t>
        </w:r>
      </w:hyperlink>
      <w:r w:rsidRPr="00A71D81">
        <w:rPr>
          <w:rFonts w:ascii="GHEA Grapalat" w:hAnsi="GHEA Grapalat"/>
          <w:sz w:val="24"/>
          <w:szCs w:val="24"/>
        </w:rPr>
        <w:t>»</w:t>
      </w:r>
    </w:p>
    <w:p w:rsidR="00C062F2" w:rsidRDefault="00F5653D" w:rsidP="00EF3662">
      <w:pPr>
        <w:jc w:val="center"/>
        <w:rPr>
          <w:rFonts w:ascii="GHEA Grapalat" w:hAnsi="GHEA Grapalat"/>
          <w:sz w:val="16"/>
          <w:szCs w:val="16"/>
          <w:lang w:val="af-ZA"/>
        </w:rPr>
      </w:pPr>
      <w:r w:rsidRPr="00A71D81">
        <w:rPr>
          <w:rFonts w:ascii="GHEA Grapalat" w:hAnsi="GHEA Grapalat"/>
          <w:sz w:val="16"/>
          <w:szCs w:val="16"/>
          <w:lang w:val="af-ZA"/>
        </w:rPr>
        <w:br w:type="page"/>
      </w:r>
    </w:p>
    <w:p w:rsidR="00C062F2" w:rsidRDefault="00C062F2" w:rsidP="00EF3662">
      <w:pPr>
        <w:jc w:val="center"/>
        <w:rPr>
          <w:rFonts w:ascii="GHEA Grapalat" w:hAnsi="GHEA Grapalat"/>
          <w:sz w:val="16"/>
          <w:szCs w:val="16"/>
          <w:lang w:val="af-ZA"/>
        </w:rPr>
      </w:pPr>
    </w:p>
    <w:p w:rsidR="00C062F2" w:rsidRDefault="00C062F2" w:rsidP="00EF3662">
      <w:pPr>
        <w:jc w:val="center"/>
        <w:rPr>
          <w:rFonts w:ascii="GHEA Grapalat" w:hAnsi="GHEA Grapalat"/>
          <w:sz w:val="16"/>
          <w:szCs w:val="16"/>
          <w:lang w:val="af-ZA"/>
        </w:rPr>
      </w:pPr>
    </w:p>
    <w:p w:rsidR="00096865" w:rsidRPr="00A71D81" w:rsidRDefault="00096865" w:rsidP="00EF3662">
      <w:pPr>
        <w:jc w:val="center"/>
        <w:rPr>
          <w:rFonts w:ascii="GHEA Grapalat" w:hAnsi="GHEA Grapalat"/>
          <w:szCs w:val="22"/>
          <w:lang w:val="af-ZA"/>
        </w:rPr>
      </w:pPr>
      <w:r w:rsidRPr="00A71D81">
        <w:rPr>
          <w:rFonts w:ascii="GHEA Grapalat" w:hAnsi="GHEA Grapalat" w:cs="Sylfaen"/>
          <w:szCs w:val="22"/>
        </w:rPr>
        <w:t>ՄԱՍ</w:t>
      </w:r>
      <w:r w:rsidRPr="00A71D81">
        <w:rPr>
          <w:rFonts w:ascii="GHEA Grapalat" w:hAnsi="GHEA Grapalat" w:cs="Times Armenian"/>
          <w:szCs w:val="22"/>
          <w:lang w:val="af-ZA"/>
        </w:rPr>
        <w:t xml:space="preserve">  I</w:t>
      </w:r>
    </w:p>
    <w:p w:rsidR="00096865" w:rsidRPr="00A71D81" w:rsidRDefault="00096865" w:rsidP="00EF3662">
      <w:pPr>
        <w:pStyle w:val="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r w:rsidR="00CB28D9" w:rsidRPr="00CB28D9">
        <w:rPr>
          <w:rFonts w:ascii="Sylfaen" w:hAnsi="Sylfaen"/>
          <w:sz w:val="22"/>
          <w:szCs w:val="22"/>
          <w:lang w:val="en-US"/>
        </w:rPr>
        <w:t xml:space="preserve"> </w:t>
      </w:r>
      <w:r w:rsidR="00DF57A2">
        <w:rPr>
          <w:rFonts w:ascii="Sylfaen" w:hAnsi="Sylfaen"/>
          <w:sz w:val="22"/>
          <w:szCs w:val="22"/>
          <w:lang w:val="ru-RU"/>
        </w:rPr>
        <w:t>Գոռավանի</w:t>
      </w:r>
      <w:r w:rsidR="00DF57A2" w:rsidRPr="00DF57A2">
        <w:rPr>
          <w:rFonts w:ascii="Sylfaen" w:hAnsi="Sylfaen"/>
          <w:sz w:val="22"/>
          <w:szCs w:val="22"/>
          <w:lang w:val="en-US"/>
        </w:rPr>
        <w:t xml:space="preserve"> </w:t>
      </w:r>
      <w:r w:rsidR="00DF57A2">
        <w:rPr>
          <w:rFonts w:ascii="Sylfaen" w:hAnsi="Sylfaen"/>
          <w:sz w:val="22"/>
          <w:szCs w:val="22"/>
          <w:lang w:val="ru-RU"/>
        </w:rPr>
        <w:t>Գոռ</w:t>
      </w:r>
      <w:r w:rsidR="00DF57A2" w:rsidRPr="00DF57A2">
        <w:rPr>
          <w:rFonts w:ascii="Sylfaen" w:hAnsi="Sylfaen"/>
          <w:sz w:val="22"/>
          <w:szCs w:val="22"/>
          <w:lang w:val="en-US"/>
        </w:rPr>
        <w:t xml:space="preserve"> </w:t>
      </w:r>
      <w:r w:rsidR="00DF57A2">
        <w:rPr>
          <w:rFonts w:ascii="Sylfaen" w:hAnsi="Sylfaen"/>
          <w:sz w:val="22"/>
          <w:szCs w:val="22"/>
          <w:lang w:val="ru-RU"/>
        </w:rPr>
        <w:t>մանկապարտեզ</w:t>
      </w:r>
      <w:r w:rsidR="00CB28D9" w:rsidRPr="00AE2768">
        <w:rPr>
          <w:rFonts w:ascii="GHEA Grapalat" w:hAnsi="GHEA Grapalat" w:cs="Sylfaen"/>
          <w:i w:val="0"/>
          <w:lang w:val="af-ZA"/>
        </w:rPr>
        <w:t xml:space="preserve"> </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CB28D9" w:rsidRPr="00CB28D9">
        <w:rPr>
          <w:rFonts w:ascii="Sylfaen" w:hAnsi="Sylfaen"/>
          <w:i w:val="0"/>
          <w:lang w:val="af-ZA"/>
        </w:rPr>
        <w:t xml:space="preserve"> </w:t>
      </w:r>
      <w:r w:rsidR="00CB28D9">
        <w:rPr>
          <w:rFonts w:ascii="Sylfaen" w:hAnsi="Sylfaen"/>
          <w:i w:val="0"/>
          <w:lang w:val="af-ZA"/>
        </w:rPr>
        <w:t xml:space="preserve">սննդամթերքի </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272966">
        <w:rPr>
          <w:rFonts w:ascii="GHEA Grapalat" w:hAnsi="GHEA Grapalat"/>
          <w:i w:val="0"/>
        </w:rPr>
        <w:t>31</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B21B60" w:rsidRPr="00A71D81" w:rsidTr="008401E7">
        <w:trPr>
          <w:trHeight w:val="480"/>
        </w:trPr>
        <w:tc>
          <w:tcPr>
            <w:tcW w:w="3119" w:type="dxa"/>
            <w:gridSpan w:val="2"/>
            <w:vAlign w:val="center"/>
          </w:tcPr>
          <w:p w:rsidR="00B21B60" w:rsidRPr="00A71D81" w:rsidRDefault="00B21B60" w:rsidP="008401E7">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rsidR="00B21B60" w:rsidRPr="00A71D81" w:rsidRDefault="00B21B60" w:rsidP="008401E7">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B21B60" w:rsidRPr="00A71D81" w:rsidTr="008401E7">
        <w:trPr>
          <w:trHeight w:val="292"/>
        </w:trPr>
        <w:tc>
          <w:tcPr>
            <w:tcW w:w="1701" w:type="dxa"/>
            <w:vAlign w:val="center"/>
          </w:tcPr>
          <w:p w:rsidR="00B21B60" w:rsidRPr="00A71D81" w:rsidRDefault="00B21B60" w:rsidP="008401E7">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rsidR="00B21B60" w:rsidRPr="00A71D81" w:rsidRDefault="00B21B60" w:rsidP="008401E7">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rsidR="00B21B60" w:rsidRPr="00A71D81" w:rsidRDefault="00B21B60" w:rsidP="008401E7">
            <w:pPr>
              <w:pStyle w:val="23"/>
              <w:spacing w:line="240" w:lineRule="auto"/>
              <w:ind w:firstLine="0"/>
              <w:jc w:val="center"/>
              <w:rPr>
                <w:rFonts w:ascii="GHEA Grapalat" w:hAnsi="GHEA Grapalat"/>
                <w:b/>
                <w:bCs/>
                <w:i/>
                <w:iCs/>
              </w:rPr>
            </w:pP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w:t>
            </w:r>
          </w:p>
        </w:tc>
        <w:tc>
          <w:tcPr>
            <w:tcW w:w="1418"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1180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Թխվածքաբլիթներ</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2</w:t>
            </w:r>
          </w:p>
        </w:tc>
        <w:tc>
          <w:tcPr>
            <w:tcW w:w="1418"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3700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Կակաո</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1700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Կոնֆետ</w:t>
            </w:r>
          </w:p>
        </w:tc>
      </w:tr>
      <w:tr w:rsidR="00272966" w:rsidRPr="00A71D81"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4</w:t>
            </w:r>
          </w:p>
        </w:tc>
        <w:tc>
          <w:tcPr>
            <w:tcW w:w="1418"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370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Մակարոնեղեն</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5</w:t>
            </w:r>
          </w:p>
        </w:tc>
        <w:tc>
          <w:tcPr>
            <w:tcW w:w="1418"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650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Թեյ</w:t>
            </w:r>
          </w:p>
        </w:tc>
      </w:tr>
      <w:tr w:rsidR="00272966" w:rsidRPr="00A71D81"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6</w:t>
            </w:r>
          </w:p>
        </w:tc>
        <w:tc>
          <w:tcPr>
            <w:tcW w:w="1418"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4000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Կարմիր պղպեղ</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7</w:t>
            </w:r>
          </w:p>
        </w:tc>
        <w:tc>
          <w:tcPr>
            <w:tcW w:w="1418"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180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Կերակրի աղ</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8</w:t>
            </w:r>
          </w:p>
        </w:tc>
        <w:tc>
          <w:tcPr>
            <w:tcW w:w="1418"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350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Կերակրի սոդա</w:t>
            </w:r>
          </w:p>
        </w:tc>
      </w:tr>
      <w:tr w:rsidR="00272966" w:rsidRPr="00A71D81"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9</w:t>
            </w:r>
          </w:p>
        </w:tc>
        <w:tc>
          <w:tcPr>
            <w:tcW w:w="1418"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300</w:t>
            </w:r>
          </w:p>
        </w:tc>
        <w:tc>
          <w:tcPr>
            <w:tcW w:w="7231" w:type="dxa"/>
            <w:vAlign w:val="center"/>
          </w:tcPr>
          <w:p w:rsidR="00272966" w:rsidRPr="00BB7328" w:rsidRDefault="00272966" w:rsidP="00EE6AC9">
            <w:pPr>
              <w:pStyle w:val="23"/>
              <w:spacing w:line="240" w:lineRule="auto"/>
              <w:ind w:firstLine="0"/>
              <w:jc w:val="left"/>
              <w:rPr>
                <w:rFonts w:ascii="GHEA Grapalat" w:hAnsi="GHEA Grapalat"/>
                <w:b/>
                <w:bCs/>
                <w:i/>
                <w:iCs/>
                <w:sz w:val="16"/>
                <w:szCs w:val="16"/>
                <w:lang w:val="ru-RU"/>
              </w:rPr>
            </w:pPr>
            <w:r>
              <w:rPr>
                <w:rFonts w:ascii="GHEA Grapalat" w:hAnsi="GHEA Grapalat"/>
                <w:b/>
                <w:bCs/>
                <w:i/>
                <w:iCs/>
                <w:sz w:val="16"/>
                <w:szCs w:val="16"/>
                <w:lang w:val="ru-RU"/>
              </w:rPr>
              <w:t xml:space="preserve">           Խմորիչ</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10</w:t>
            </w:r>
          </w:p>
        </w:tc>
        <w:tc>
          <w:tcPr>
            <w:tcW w:w="1418"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1200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Հնդկաձավար</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11</w:t>
            </w:r>
          </w:p>
        </w:tc>
        <w:tc>
          <w:tcPr>
            <w:tcW w:w="1418"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450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Ցորենաձավար</w:t>
            </w:r>
          </w:p>
        </w:tc>
      </w:tr>
      <w:tr w:rsidR="00272966" w:rsidRPr="00A71D81"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12</w:t>
            </w:r>
          </w:p>
        </w:tc>
        <w:tc>
          <w:tcPr>
            <w:tcW w:w="1418" w:type="dxa"/>
            <w:vAlign w:val="center"/>
          </w:tcPr>
          <w:p w:rsidR="00272966" w:rsidRPr="00A71D81" w:rsidRDefault="00272966" w:rsidP="00EE6AC9">
            <w:pPr>
              <w:pStyle w:val="23"/>
              <w:spacing w:line="240" w:lineRule="auto"/>
              <w:ind w:firstLine="0"/>
              <w:jc w:val="center"/>
              <w:rPr>
                <w:rFonts w:ascii="GHEA Grapalat" w:hAnsi="GHEA Grapalat"/>
                <w:sz w:val="16"/>
              </w:rPr>
            </w:pPr>
            <w:r>
              <w:rPr>
                <w:rFonts w:ascii="GHEA Grapalat" w:hAnsi="GHEA Grapalat"/>
                <w:sz w:val="16"/>
              </w:rPr>
              <w:t>600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Բրինձ</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13</w:t>
            </w:r>
          </w:p>
        </w:tc>
        <w:tc>
          <w:tcPr>
            <w:tcW w:w="1418" w:type="dxa"/>
            <w:vAlign w:val="center"/>
          </w:tcPr>
          <w:p w:rsidR="00272966" w:rsidRPr="00A71D81" w:rsidRDefault="00272966" w:rsidP="00EE6AC9">
            <w:pPr>
              <w:pStyle w:val="23"/>
              <w:spacing w:line="240" w:lineRule="auto"/>
              <w:ind w:firstLine="0"/>
              <w:jc w:val="center"/>
              <w:rPr>
                <w:rFonts w:ascii="GHEA Grapalat" w:hAnsi="GHEA Grapalat"/>
                <w:sz w:val="16"/>
              </w:rPr>
            </w:pPr>
            <w:r>
              <w:rPr>
                <w:rFonts w:ascii="GHEA Grapalat" w:hAnsi="GHEA Grapalat"/>
                <w:sz w:val="16"/>
              </w:rPr>
              <w:t>450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Հաճարաձավար</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14</w:t>
            </w:r>
          </w:p>
        </w:tc>
        <w:tc>
          <w:tcPr>
            <w:tcW w:w="1418" w:type="dxa"/>
            <w:vAlign w:val="center"/>
          </w:tcPr>
          <w:p w:rsidR="00272966" w:rsidRPr="00A71D81" w:rsidRDefault="00272966" w:rsidP="00EE6AC9">
            <w:pPr>
              <w:pStyle w:val="23"/>
              <w:spacing w:line="240" w:lineRule="auto"/>
              <w:ind w:firstLine="0"/>
              <w:jc w:val="center"/>
              <w:rPr>
                <w:rFonts w:ascii="GHEA Grapalat" w:hAnsi="GHEA Grapalat"/>
              </w:rPr>
            </w:pPr>
            <w:r>
              <w:rPr>
                <w:rFonts w:ascii="GHEA Grapalat" w:hAnsi="GHEA Grapalat"/>
              </w:rPr>
              <w:t>3800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Կարագ</w:t>
            </w:r>
          </w:p>
        </w:tc>
      </w:tr>
      <w:tr w:rsidR="00272966" w:rsidRPr="00A71D81"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15</w:t>
            </w:r>
          </w:p>
        </w:tc>
        <w:tc>
          <w:tcPr>
            <w:tcW w:w="1418" w:type="dxa"/>
            <w:vAlign w:val="center"/>
          </w:tcPr>
          <w:p w:rsidR="00272966" w:rsidRPr="00A71D81" w:rsidRDefault="00272966" w:rsidP="00EE6AC9">
            <w:pPr>
              <w:pStyle w:val="23"/>
              <w:spacing w:line="240" w:lineRule="auto"/>
              <w:ind w:firstLine="0"/>
              <w:jc w:val="center"/>
              <w:rPr>
                <w:rFonts w:ascii="GHEA Grapalat" w:hAnsi="GHEA Grapalat"/>
                <w:sz w:val="16"/>
              </w:rPr>
            </w:pPr>
            <w:r>
              <w:rPr>
                <w:rFonts w:ascii="GHEA Grapalat" w:hAnsi="GHEA Grapalat"/>
                <w:sz w:val="16"/>
              </w:rPr>
              <w:t>670</w:t>
            </w:r>
          </w:p>
        </w:tc>
        <w:tc>
          <w:tcPr>
            <w:tcW w:w="7231" w:type="dxa"/>
            <w:vAlign w:val="center"/>
          </w:tcPr>
          <w:p w:rsidR="00272966" w:rsidRPr="009C00F0" w:rsidRDefault="00272966" w:rsidP="00EE6AC9">
            <w:pPr>
              <w:pStyle w:val="23"/>
              <w:spacing w:line="240" w:lineRule="auto"/>
              <w:jc w:val="left"/>
              <w:rPr>
                <w:rFonts w:ascii="GHEA Grapalat" w:hAnsi="GHEA Grapalat"/>
                <w:b/>
                <w:bCs/>
                <w:i/>
                <w:iCs/>
                <w:sz w:val="16"/>
                <w:szCs w:val="16"/>
                <w:lang w:val="en-US"/>
              </w:rPr>
            </w:pPr>
            <w:r>
              <w:rPr>
                <w:rFonts w:ascii="GHEA Grapalat" w:hAnsi="GHEA Grapalat"/>
                <w:b/>
                <w:bCs/>
                <w:i/>
                <w:iCs/>
                <w:sz w:val="16"/>
                <w:szCs w:val="16"/>
                <w:lang w:val="en-US"/>
              </w:rPr>
              <w:t>Թթվասեր</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16</w:t>
            </w:r>
          </w:p>
        </w:tc>
        <w:tc>
          <w:tcPr>
            <w:tcW w:w="1418" w:type="dxa"/>
            <w:vAlign w:val="center"/>
          </w:tcPr>
          <w:p w:rsidR="00272966" w:rsidRPr="00A71D81" w:rsidRDefault="00272966" w:rsidP="00EE6AC9">
            <w:pPr>
              <w:pStyle w:val="23"/>
              <w:spacing w:line="240" w:lineRule="auto"/>
              <w:ind w:firstLine="0"/>
              <w:jc w:val="center"/>
              <w:rPr>
                <w:rFonts w:ascii="GHEA Grapalat" w:hAnsi="GHEA Grapalat"/>
              </w:rPr>
            </w:pPr>
            <w:r>
              <w:rPr>
                <w:rFonts w:ascii="GHEA Grapalat" w:hAnsi="GHEA Grapalat"/>
              </w:rPr>
              <w:t>2450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Պանիր Չանախ</w:t>
            </w:r>
          </w:p>
        </w:tc>
      </w:tr>
      <w:tr w:rsidR="00272966" w:rsidRPr="00A71D81"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17</w:t>
            </w:r>
          </w:p>
        </w:tc>
        <w:tc>
          <w:tcPr>
            <w:tcW w:w="1418" w:type="dxa"/>
            <w:vAlign w:val="center"/>
          </w:tcPr>
          <w:p w:rsidR="00272966" w:rsidRPr="00A71D81" w:rsidRDefault="00272966" w:rsidP="00EE6AC9">
            <w:pPr>
              <w:pStyle w:val="23"/>
              <w:spacing w:line="240" w:lineRule="auto"/>
              <w:ind w:firstLine="0"/>
              <w:jc w:val="center"/>
              <w:rPr>
                <w:rFonts w:ascii="GHEA Grapalat" w:hAnsi="GHEA Grapalat"/>
                <w:sz w:val="16"/>
              </w:rPr>
            </w:pPr>
            <w:r>
              <w:rPr>
                <w:rFonts w:ascii="GHEA Grapalat" w:hAnsi="GHEA Grapalat"/>
                <w:sz w:val="16"/>
              </w:rPr>
              <w:t>300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Կաթ</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18</w:t>
            </w:r>
          </w:p>
        </w:tc>
        <w:tc>
          <w:tcPr>
            <w:tcW w:w="1418" w:type="dxa"/>
            <w:vAlign w:val="center"/>
          </w:tcPr>
          <w:p w:rsidR="00272966" w:rsidRPr="00A71D81" w:rsidRDefault="00272966" w:rsidP="00EE6AC9">
            <w:pPr>
              <w:pStyle w:val="23"/>
              <w:spacing w:line="240" w:lineRule="auto"/>
              <w:ind w:firstLine="0"/>
              <w:jc w:val="center"/>
              <w:rPr>
                <w:rFonts w:ascii="GHEA Grapalat" w:hAnsi="GHEA Grapalat"/>
                <w:sz w:val="16"/>
              </w:rPr>
            </w:pPr>
            <w:r>
              <w:rPr>
                <w:rFonts w:ascii="GHEA Grapalat" w:hAnsi="GHEA Grapalat"/>
                <w:sz w:val="16"/>
              </w:rPr>
              <w:t>750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Խտացրած  կաթ</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19</w:t>
            </w:r>
          </w:p>
        </w:tc>
        <w:tc>
          <w:tcPr>
            <w:tcW w:w="1418" w:type="dxa"/>
            <w:vAlign w:val="center"/>
          </w:tcPr>
          <w:p w:rsidR="00272966" w:rsidRPr="00A71D81" w:rsidRDefault="00272966" w:rsidP="00EE6AC9">
            <w:pPr>
              <w:pStyle w:val="23"/>
              <w:spacing w:line="240" w:lineRule="auto"/>
              <w:ind w:firstLine="0"/>
              <w:jc w:val="center"/>
              <w:rPr>
                <w:rFonts w:ascii="GHEA Grapalat" w:hAnsi="GHEA Grapalat"/>
                <w:sz w:val="16"/>
              </w:rPr>
            </w:pPr>
            <w:r>
              <w:rPr>
                <w:rFonts w:ascii="GHEA Grapalat" w:hAnsi="GHEA Grapalat"/>
                <w:sz w:val="16"/>
              </w:rPr>
              <w:t>1300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Արևածաղկի ձեթ</w:t>
            </w:r>
          </w:p>
        </w:tc>
      </w:tr>
      <w:tr w:rsidR="00272966" w:rsidRPr="00A71D81"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20</w:t>
            </w:r>
          </w:p>
        </w:tc>
        <w:tc>
          <w:tcPr>
            <w:tcW w:w="1418" w:type="dxa"/>
            <w:vAlign w:val="center"/>
          </w:tcPr>
          <w:p w:rsidR="00272966" w:rsidRPr="00A71D81" w:rsidRDefault="00272966" w:rsidP="00EE6AC9">
            <w:pPr>
              <w:pStyle w:val="23"/>
              <w:spacing w:line="240" w:lineRule="auto"/>
              <w:ind w:firstLine="0"/>
              <w:jc w:val="center"/>
              <w:rPr>
                <w:rFonts w:ascii="GHEA Grapalat" w:hAnsi="GHEA Grapalat"/>
                <w:sz w:val="16"/>
              </w:rPr>
            </w:pPr>
            <w:r>
              <w:rPr>
                <w:rFonts w:ascii="GHEA Grapalat" w:hAnsi="GHEA Grapalat"/>
                <w:sz w:val="16"/>
              </w:rPr>
              <w:t>1050</w:t>
            </w:r>
          </w:p>
        </w:tc>
        <w:tc>
          <w:tcPr>
            <w:tcW w:w="7231" w:type="dxa"/>
            <w:vAlign w:val="center"/>
          </w:tcPr>
          <w:p w:rsidR="00272966" w:rsidRPr="00272966" w:rsidRDefault="00272966" w:rsidP="00EE6AC9">
            <w:pPr>
              <w:pStyle w:val="23"/>
              <w:spacing w:line="240" w:lineRule="auto"/>
              <w:jc w:val="left"/>
              <w:rPr>
                <w:rFonts w:ascii="GHEA Grapalat" w:hAnsi="GHEA Grapalat"/>
                <w:b/>
                <w:bCs/>
                <w:i/>
                <w:iCs/>
                <w:sz w:val="16"/>
                <w:szCs w:val="16"/>
                <w:lang w:val="en-US"/>
              </w:rPr>
            </w:pPr>
            <w:r>
              <w:rPr>
                <w:rFonts w:ascii="GHEA Grapalat" w:hAnsi="GHEA Grapalat"/>
                <w:b/>
                <w:bCs/>
                <w:i/>
                <w:iCs/>
                <w:sz w:val="16"/>
                <w:szCs w:val="16"/>
                <w:lang w:val="en-US"/>
              </w:rPr>
              <w:t>Ոսպ</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21</w:t>
            </w:r>
          </w:p>
        </w:tc>
        <w:tc>
          <w:tcPr>
            <w:tcW w:w="1418" w:type="dxa"/>
            <w:vAlign w:val="center"/>
          </w:tcPr>
          <w:p w:rsidR="00272966" w:rsidRPr="00A71D81" w:rsidRDefault="00272966" w:rsidP="00EE6AC9">
            <w:pPr>
              <w:pStyle w:val="23"/>
              <w:spacing w:line="240" w:lineRule="auto"/>
              <w:ind w:firstLine="0"/>
              <w:jc w:val="center"/>
              <w:rPr>
                <w:rFonts w:ascii="GHEA Grapalat" w:hAnsi="GHEA Grapalat"/>
              </w:rPr>
            </w:pPr>
            <w:r>
              <w:rPr>
                <w:rFonts w:ascii="GHEA Grapalat" w:hAnsi="GHEA Grapalat"/>
              </w:rPr>
              <w:t>1400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Հատիկավոր լոբի</w:t>
            </w:r>
          </w:p>
        </w:tc>
      </w:tr>
      <w:tr w:rsidR="00272966" w:rsidRPr="00A71D81"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22</w:t>
            </w:r>
          </w:p>
        </w:tc>
        <w:tc>
          <w:tcPr>
            <w:tcW w:w="1418" w:type="dxa"/>
            <w:vAlign w:val="center"/>
          </w:tcPr>
          <w:p w:rsidR="00272966" w:rsidRPr="00A71D81" w:rsidRDefault="00272966" w:rsidP="00EE6AC9">
            <w:pPr>
              <w:pStyle w:val="23"/>
              <w:spacing w:line="240" w:lineRule="auto"/>
              <w:ind w:firstLine="0"/>
              <w:jc w:val="center"/>
              <w:rPr>
                <w:rFonts w:ascii="GHEA Grapalat" w:hAnsi="GHEA Grapalat"/>
                <w:sz w:val="16"/>
              </w:rPr>
            </w:pPr>
            <w:r>
              <w:rPr>
                <w:rFonts w:ascii="GHEA Grapalat" w:hAnsi="GHEA Grapalat"/>
                <w:sz w:val="16"/>
              </w:rPr>
              <w:t>470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Ոլոռ ամբողջական</w:t>
            </w:r>
          </w:p>
        </w:tc>
      </w:tr>
      <w:tr w:rsidR="00272966" w:rsidRPr="00113673"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sz w:val="16"/>
              </w:rPr>
            </w:pPr>
            <w:r>
              <w:rPr>
                <w:rFonts w:ascii="GHEA Grapalat" w:hAnsi="GHEA Grapalat"/>
                <w:sz w:val="16"/>
              </w:rPr>
              <w:t>23</w:t>
            </w:r>
          </w:p>
        </w:tc>
        <w:tc>
          <w:tcPr>
            <w:tcW w:w="1418" w:type="dxa"/>
            <w:vAlign w:val="center"/>
          </w:tcPr>
          <w:p w:rsidR="00272966" w:rsidRPr="00A71D81" w:rsidRDefault="00272966" w:rsidP="00EE6AC9">
            <w:pPr>
              <w:pStyle w:val="23"/>
              <w:spacing w:line="240" w:lineRule="auto"/>
              <w:ind w:firstLine="0"/>
              <w:jc w:val="center"/>
              <w:rPr>
                <w:rFonts w:ascii="GHEA Grapalat" w:hAnsi="GHEA Grapalat"/>
              </w:rPr>
            </w:pPr>
            <w:r>
              <w:rPr>
                <w:rFonts w:ascii="GHEA Grapalat" w:hAnsi="GHEA Grapalat"/>
              </w:rPr>
              <w:t>250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Կանաչի</w:t>
            </w:r>
          </w:p>
        </w:tc>
      </w:tr>
      <w:tr w:rsidR="00272966" w:rsidRPr="00A71D81" w:rsidTr="008401E7">
        <w:tc>
          <w:tcPr>
            <w:tcW w:w="1701" w:type="dxa"/>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24</w:t>
            </w:r>
          </w:p>
        </w:tc>
        <w:tc>
          <w:tcPr>
            <w:tcW w:w="1418" w:type="dxa"/>
            <w:vAlign w:val="center"/>
          </w:tcPr>
          <w:p w:rsidR="00272966" w:rsidRPr="00113673" w:rsidRDefault="00272966" w:rsidP="00EE6AC9">
            <w:pPr>
              <w:pStyle w:val="23"/>
              <w:spacing w:line="240" w:lineRule="auto"/>
              <w:ind w:firstLine="0"/>
              <w:jc w:val="center"/>
              <w:rPr>
                <w:rFonts w:ascii="GHEA Grapalat" w:hAnsi="GHEA Grapalat"/>
              </w:rPr>
            </w:pPr>
            <w:r>
              <w:rPr>
                <w:rFonts w:ascii="GHEA Grapalat" w:hAnsi="GHEA Grapalat"/>
              </w:rPr>
              <w:t>1150</w:t>
            </w:r>
          </w:p>
        </w:tc>
        <w:tc>
          <w:tcPr>
            <w:tcW w:w="7231" w:type="dxa"/>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Տոմատի մածուկ</w:t>
            </w:r>
          </w:p>
        </w:tc>
      </w:tr>
      <w:tr w:rsidR="00272966" w:rsidRPr="001D0CA2" w:rsidTr="008401E7">
        <w:tc>
          <w:tcPr>
            <w:tcW w:w="1701" w:type="dxa"/>
            <w:tcBorders>
              <w:top w:val="single" w:sz="4" w:space="0" w:color="auto"/>
              <w:left w:val="single" w:sz="4" w:space="0" w:color="auto"/>
              <w:bottom w:val="single" w:sz="4" w:space="0" w:color="auto"/>
              <w:right w:val="single" w:sz="4" w:space="0" w:color="auto"/>
            </w:tcBorders>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25</w:t>
            </w:r>
          </w:p>
        </w:tc>
        <w:tc>
          <w:tcPr>
            <w:tcW w:w="1418" w:type="dxa"/>
            <w:tcBorders>
              <w:top w:val="single" w:sz="4" w:space="0" w:color="auto"/>
              <w:left w:val="single" w:sz="4" w:space="0" w:color="auto"/>
              <w:bottom w:val="single" w:sz="4" w:space="0" w:color="auto"/>
              <w:right w:val="single" w:sz="4" w:space="0" w:color="auto"/>
            </w:tcBorders>
            <w:vAlign w:val="center"/>
          </w:tcPr>
          <w:p w:rsidR="00272966" w:rsidRPr="00113673" w:rsidRDefault="00272966" w:rsidP="00EE6AC9">
            <w:pPr>
              <w:pStyle w:val="23"/>
              <w:spacing w:line="240" w:lineRule="auto"/>
              <w:ind w:firstLine="0"/>
              <w:jc w:val="center"/>
              <w:rPr>
                <w:rFonts w:ascii="GHEA Grapalat" w:hAnsi="GHEA Grapalat"/>
              </w:rPr>
            </w:pPr>
            <w:r>
              <w:rPr>
                <w:rFonts w:ascii="GHEA Grapalat" w:hAnsi="GHEA Grapalat"/>
              </w:rPr>
              <w:t>1400</w:t>
            </w:r>
          </w:p>
        </w:tc>
        <w:tc>
          <w:tcPr>
            <w:tcW w:w="7231" w:type="dxa"/>
            <w:tcBorders>
              <w:top w:val="single" w:sz="4" w:space="0" w:color="auto"/>
              <w:left w:val="single" w:sz="4" w:space="0" w:color="auto"/>
              <w:bottom w:val="single" w:sz="4" w:space="0" w:color="auto"/>
              <w:right w:val="single" w:sz="4" w:space="0" w:color="auto"/>
            </w:tcBorders>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Ջեմեր</w:t>
            </w:r>
          </w:p>
        </w:tc>
      </w:tr>
      <w:tr w:rsidR="00272966" w:rsidRPr="001D0CA2" w:rsidTr="008401E7">
        <w:tc>
          <w:tcPr>
            <w:tcW w:w="1701" w:type="dxa"/>
            <w:tcBorders>
              <w:top w:val="single" w:sz="4" w:space="0" w:color="auto"/>
              <w:left w:val="single" w:sz="4" w:space="0" w:color="auto"/>
              <w:bottom w:val="single" w:sz="4" w:space="0" w:color="auto"/>
              <w:right w:val="single" w:sz="4" w:space="0" w:color="auto"/>
            </w:tcBorders>
            <w:vAlign w:val="center"/>
          </w:tcPr>
          <w:p w:rsidR="00272966" w:rsidRPr="00113673" w:rsidRDefault="00272966" w:rsidP="008401E7">
            <w:pPr>
              <w:pStyle w:val="23"/>
              <w:spacing w:line="240" w:lineRule="auto"/>
              <w:ind w:firstLine="0"/>
              <w:jc w:val="center"/>
              <w:rPr>
                <w:rFonts w:ascii="GHEA Grapalat" w:hAnsi="GHEA Grapalat"/>
              </w:rPr>
            </w:pPr>
            <w:r>
              <w:rPr>
                <w:rFonts w:ascii="GHEA Grapalat" w:hAnsi="GHEA Grapalat"/>
              </w:rPr>
              <w:t>26</w:t>
            </w:r>
          </w:p>
        </w:tc>
        <w:tc>
          <w:tcPr>
            <w:tcW w:w="1418" w:type="dxa"/>
            <w:tcBorders>
              <w:top w:val="single" w:sz="4" w:space="0" w:color="auto"/>
              <w:left w:val="single" w:sz="4" w:space="0" w:color="auto"/>
              <w:bottom w:val="single" w:sz="4" w:space="0" w:color="auto"/>
              <w:right w:val="single" w:sz="4" w:space="0" w:color="auto"/>
            </w:tcBorders>
            <w:vAlign w:val="center"/>
          </w:tcPr>
          <w:p w:rsidR="00272966" w:rsidRPr="00113673" w:rsidRDefault="00272966" w:rsidP="00EE6AC9">
            <w:pPr>
              <w:pStyle w:val="23"/>
              <w:spacing w:line="240" w:lineRule="auto"/>
              <w:ind w:firstLine="0"/>
              <w:jc w:val="center"/>
              <w:rPr>
                <w:rFonts w:ascii="GHEA Grapalat" w:hAnsi="GHEA Grapalat"/>
              </w:rPr>
            </w:pPr>
            <w:r>
              <w:rPr>
                <w:rFonts w:ascii="GHEA Grapalat" w:hAnsi="GHEA Grapalat"/>
              </w:rPr>
              <w:t>550</w:t>
            </w:r>
          </w:p>
        </w:tc>
        <w:tc>
          <w:tcPr>
            <w:tcW w:w="7231" w:type="dxa"/>
            <w:tcBorders>
              <w:top w:val="single" w:sz="4" w:space="0" w:color="auto"/>
              <w:left w:val="single" w:sz="4" w:space="0" w:color="auto"/>
              <w:bottom w:val="single" w:sz="4" w:space="0" w:color="auto"/>
              <w:right w:val="single" w:sz="4" w:space="0" w:color="auto"/>
            </w:tcBorders>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Կոմպոտ</w:t>
            </w:r>
          </w:p>
        </w:tc>
      </w:tr>
      <w:tr w:rsidR="00272966" w:rsidRPr="001D0CA2" w:rsidTr="008401E7">
        <w:tc>
          <w:tcPr>
            <w:tcW w:w="1701" w:type="dxa"/>
            <w:tcBorders>
              <w:top w:val="single" w:sz="4" w:space="0" w:color="auto"/>
              <w:left w:val="single" w:sz="4" w:space="0" w:color="auto"/>
              <w:bottom w:val="single" w:sz="4" w:space="0" w:color="auto"/>
              <w:right w:val="single" w:sz="4" w:space="0" w:color="auto"/>
            </w:tcBorders>
            <w:vAlign w:val="center"/>
          </w:tcPr>
          <w:p w:rsidR="00272966" w:rsidRPr="00113673" w:rsidRDefault="00272966" w:rsidP="008401E7">
            <w:pPr>
              <w:pStyle w:val="23"/>
              <w:spacing w:line="240" w:lineRule="auto"/>
              <w:ind w:firstLine="0"/>
              <w:jc w:val="center"/>
              <w:rPr>
                <w:rFonts w:ascii="GHEA Grapalat" w:hAnsi="GHEA Grapalat"/>
              </w:rPr>
            </w:pPr>
            <w:r>
              <w:rPr>
                <w:rFonts w:ascii="GHEA Grapalat" w:hAnsi="GHEA Grapalat"/>
              </w:rPr>
              <w:t>27</w:t>
            </w:r>
          </w:p>
        </w:tc>
        <w:tc>
          <w:tcPr>
            <w:tcW w:w="1418" w:type="dxa"/>
            <w:tcBorders>
              <w:top w:val="single" w:sz="4" w:space="0" w:color="auto"/>
              <w:left w:val="single" w:sz="4" w:space="0" w:color="auto"/>
              <w:bottom w:val="single" w:sz="4" w:space="0" w:color="auto"/>
              <w:right w:val="single" w:sz="4" w:space="0" w:color="auto"/>
            </w:tcBorders>
            <w:vAlign w:val="center"/>
          </w:tcPr>
          <w:p w:rsidR="00272966" w:rsidRPr="009C00F0" w:rsidRDefault="00272966" w:rsidP="00EE6AC9">
            <w:pPr>
              <w:pStyle w:val="23"/>
              <w:spacing w:line="240" w:lineRule="auto"/>
              <w:ind w:firstLine="0"/>
              <w:jc w:val="center"/>
              <w:rPr>
                <w:rFonts w:ascii="GHEA Grapalat" w:hAnsi="GHEA Grapalat"/>
              </w:rPr>
            </w:pPr>
            <w:r>
              <w:rPr>
                <w:rFonts w:ascii="GHEA Grapalat" w:hAnsi="GHEA Grapalat"/>
              </w:rPr>
              <w:t>2800</w:t>
            </w:r>
          </w:p>
        </w:tc>
        <w:tc>
          <w:tcPr>
            <w:tcW w:w="7231" w:type="dxa"/>
            <w:tcBorders>
              <w:top w:val="single" w:sz="4" w:space="0" w:color="auto"/>
              <w:left w:val="single" w:sz="4" w:space="0" w:color="auto"/>
              <w:bottom w:val="single" w:sz="4" w:space="0" w:color="auto"/>
              <w:right w:val="single" w:sz="4" w:space="0" w:color="auto"/>
            </w:tcBorders>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Հավի կրծքամիս</w:t>
            </w:r>
          </w:p>
        </w:tc>
      </w:tr>
      <w:tr w:rsidR="00272966" w:rsidRPr="001D0CA2" w:rsidTr="008401E7">
        <w:tc>
          <w:tcPr>
            <w:tcW w:w="1701" w:type="dxa"/>
            <w:tcBorders>
              <w:top w:val="single" w:sz="4" w:space="0" w:color="auto"/>
              <w:left w:val="single" w:sz="4" w:space="0" w:color="auto"/>
              <w:bottom w:val="single" w:sz="4" w:space="0" w:color="auto"/>
              <w:right w:val="single" w:sz="4" w:space="0" w:color="auto"/>
            </w:tcBorders>
            <w:vAlign w:val="center"/>
          </w:tcPr>
          <w:p w:rsidR="00272966" w:rsidRDefault="00272966" w:rsidP="008401E7">
            <w:pPr>
              <w:pStyle w:val="23"/>
              <w:spacing w:line="240" w:lineRule="auto"/>
              <w:ind w:firstLine="0"/>
              <w:jc w:val="center"/>
              <w:rPr>
                <w:rFonts w:ascii="GHEA Grapalat" w:hAnsi="GHEA Grapalat"/>
              </w:rPr>
            </w:pPr>
            <w:r>
              <w:rPr>
                <w:rFonts w:ascii="GHEA Grapalat" w:hAnsi="GHEA Grapalat"/>
              </w:rPr>
              <w:t>28</w:t>
            </w:r>
          </w:p>
        </w:tc>
        <w:tc>
          <w:tcPr>
            <w:tcW w:w="1418" w:type="dxa"/>
            <w:tcBorders>
              <w:top w:val="single" w:sz="4" w:space="0" w:color="auto"/>
              <w:left w:val="single" w:sz="4" w:space="0" w:color="auto"/>
              <w:bottom w:val="single" w:sz="4" w:space="0" w:color="auto"/>
              <w:right w:val="single" w:sz="4" w:space="0" w:color="auto"/>
            </w:tcBorders>
            <w:vAlign w:val="center"/>
          </w:tcPr>
          <w:p w:rsidR="00272966" w:rsidRDefault="00272966" w:rsidP="00EE6AC9">
            <w:pPr>
              <w:pStyle w:val="23"/>
              <w:spacing w:line="240" w:lineRule="auto"/>
              <w:ind w:firstLine="0"/>
              <w:jc w:val="center"/>
              <w:rPr>
                <w:rFonts w:ascii="GHEA Grapalat" w:hAnsi="GHEA Grapalat"/>
              </w:rPr>
            </w:pPr>
            <w:r>
              <w:rPr>
                <w:rFonts w:ascii="GHEA Grapalat" w:hAnsi="GHEA Grapalat"/>
              </w:rPr>
              <w:t>650</w:t>
            </w:r>
          </w:p>
        </w:tc>
        <w:tc>
          <w:tcPr>
            <w:tcW w:w="7231" w:type="dxa"/>
            <w:tcBorders>
              <w:top w:val="single" w:sz="4" w:space="0" w:color="auto"/>
              <w:left w:val="single" w:sz="4" w:space="0" w:color="auto"/>
              <w:bottom w:val="single" w:sz="4" w:space="0" w:color="auto"/>
              <w:right w:val="single" w:sz="4" w:space="0" w:color="auto"/>
            </w:tcBorders>
            <w:vAlign w:val="center"/>
          </w:tcPr>
          <w:p w:rsidR="00272966" w:rsidRDefault="00272966" w:rsidP="00EE6AC9">
            <w:pPr>
              <w:pStyle w:val="23"/>
              <w:spacing w:line="240" w:lineRule="auto"/>
              <w:jc w:val="left"/>
              <w:rPr>
                <w:rFonts w:ascii="GHEA Grapalat" w:hAnsi="GHEA Grapalat"/>
                <w:b/>
                <w:bCs/>
                <w:i/>
                <w:iCs/>
                <w:sz w:val="16"/>
                <w:szCs w:val="16"/>
                <w:lang w:val="ru-RU"/>
              </w:rPr>
            </w:pPr>
            <w:r>
              <w:rPr>
                <w:rFonts w:ascii="GHEA Grapalat" w:hAnsi="GHEA Grapalat"/>
                <w:b/>
                <w:bCs/>
                <w:i/>
                <w:iCs/>
                <w:sz w:val="16"/>
                <w:szCs w:val="16"/>
                <w:lang w:val="ru-RU"/>
              </w:rPr>
              <w:t>Պահածոյացված բանջարեղեն</w:t>
            </w:r>
          </w:p>
        </w:tc>
      </w:tr>
      <w:tr w:rsidR="00272966" w:rsidRPr="001D0CA2" w:rsidTr="00EE6AC9">
        <w:tc>
          <w:tcPr>
            <w:tcW w:w="1701" w:type="dxa"/>
            <w:tcBorders>
              <w:top w:val="single" w:sz="4" w:space="0" w:color="auto"/>
              <w:left w:val="single" w:sz="4" w:space="0" w:color="auto"/>
              <w:bottom w:val="single" w:sz="4" w:space="0" w:color="auto"/>
              <w:right w:val="single" w:sz="4" w:space="0" w:color="auto"/>
            </w:tcBorders>
            <w:vAlign w:val="center"/>
          </w:tcPr>
          <w:p w:rsidR="00272966" w:rsidRPr="00A71D81" w:rsidRDefault="00272966" w:rsidP="008401E7">
            <w:pPr>
              <w:pStyle w:val="23"/>
              <w:spacing w:line="240" w:lineRule="auto"/>
              <w:ind w:firstLine="0"/>
              <w:jc w:val="center"/>
              <w:rPr>
                <w:rFonts w:ascii="GHEA Grapalat" w:hAnsi="GHEA Grapalat"/>
              </w:rPr>
            </w:pPr>
            <w:r>
              <w:rPr>
                <w:rFonts w:ascii="GHEA Grapalat" w:hAnsi="GHEA Grapalat"/>
              </w:rPr>
              <w:t>29</w:t>
            </w:r>
          </w:p>
        </w:tc>
        <w:tc>
          <w:tcPr>
            <w:tcW w:w="1418" w:type="dxa"/>
            <w:tcBorders>
              <w:top w:val="single" w:sz="4" w:space="0" w:color="auto"/>
              <w:left w:val="single" w:sz="4" w:space="0" w:color="auto"/>
              <w:bottom w:val="single" w:sz="4" w:space="0" w:color="auto"/>
              <w:right w:val="single" w:sz="4" w:space="0" w:color="auto"/>
            </w:tcBorders>
            <w:vAlign w:val="center"/>
          </w:tcPr>
          <w:p w:rsidR="00272966" w:rsidRPr="00A71D81" w:rsidRDefault="00272966" w:rsidP="00EE6AC9">
            <w:pPr>
              <w:pStyle w:val="23"/>
              <w:spacing w:line="240" w:lineRule="auto"/>
              <w:ind w:firstLine="0"/>
              <w:jc w:val="center"/>
              <w:rPr>
                <w:rFonts w:ascii="GHEA Grapalat" w:hAnsi="GHEA Grapalat"/>
              </w:rPr>
            </w:pPr>
            <w:r>
              <w:rPr>
                <w:rFonts w:ascii="GHEA Grapalat" w:hAnsi="GHEA Grapalat"/>
              </w:rPr>
              <w:t>100</w:t>
            </w:r>
          </w:p>
        </w:tc>
        <w:tc>
          <w:tcPr>
            <w:tcW w:w="7231" w:type="dxa"/>
            <w:tcBorders>
              <w:top w:val="single" w:sz="4" w:space="0" w:color="auto"/>
              <w:left w:val="single" w:sz="4" w:space="0" w:color="auto"/>
              <w:bottom w:val="single" w:sz="4" w:space="0" w:color="auto"/>
              <w:right w:val="single" w:sz="4" w:space="0" w:color="auto"/>
            </w:tcBorders>
          </w:tcPr>
          <w:p w:rsidR="00272966" w:rsidRPr="00272966" w:rsidRDefault="00272966" w:rsidP="00EE6AC9">
            <w:pPr>
              <w:rPr>
                <w:rFonts w:ascii="GHEA Grapalat" w:eastAsia="Tahoma" w:hAnsi="GHEA Grapalat" w:cs="Tahoma"/>
                <w:b/>
                <w:i/>
                <w:sz w:val="16"/>
                <w:szCs w:val="16"/>
              </w:rPr>
            </w:pPr>
            <w:r>
              <w:rPr>
                <w:rFonts w:ascii="GHEA Grapalat" w:eastAsia="Tahoma" w:hAnsi="GHEA Grapalat" w:cs="Tahoma"/>
                <w:b/>
                <w:i/>
                <w:sz w:val="16"/>
                <w:szCs w:val="16"/>
              </w:rPr>
              <w:t xml:space="preserve">          </w:t>
            </w:r>
            <w:r w:rsidRPr="00272966">
              <w:rPr>
                <w:rFonts w:ascii="GHEA Grapalat" w:eastAsia="Tahoma" w:hAnsi="GHEA Grapalat" w:cs="Tahoma"/>
                <w:b/>
                <w:i/>
                <w:sz w:val="16"/>
                <w:szCs w:val="16"/>
              </w:rPr>
              <w:t>Համեմունքներ</w:t>
            </w:r>
          </w:p>
        </w:tc>
      </w:tr>
      <w:tr w:rsidR="00272966" w:rsidRPr="001D0CA2" w:rsidTr="008401E7">
        <w:tc>
          <w:tcPr>
            <w:tcW w:w="1701" w:type="dxa"/>
            <w:tcBorders>
              <w:top w:val="single" w:sz="4" w:space="0" w:color="auto"/>
              <w:left w:val="single" w:sz="4" w:space="0" w:color="auto"/>
              <w:bottom w:val="single" w:sz="4" w:space="0" w:color="auto"/>
              <w:right w:val="single" w:sz="4" w:space="0" w:color="auto"/>
            </w:tcBorders>
            <w:vAlign w:val="center"/>
          </w:tcPr>
          <w:p w:rsidR="00272966" w:rsidRDefault="00272966" w:rsidP="008401E7">
            <w:pPr>
              <w:pStyle w:val="23"/>
              <w:spacing w:line="240" w:lineRule="auto"/>
              <w:ind w:firstLine="0"/>
              <w:jc w:val="center"/>
              <w:rPr>
                <w:rFonts w:ascii="GHEA Grapalat" w:hAnsi="GHEA Grapalat"/>
              </w:rPr>
            </w:pPr>
            <w:r>
              <w:rPr>
                <w:rFonts w:ascii="GHEA Grapalat" w:hAnsi="GHEA Grapalat"/>
              </w:rPr>
              <w:t>30</w:t>
            </w:r>
          </w:p>
        </w:tc>
        <w:tc>
          <w:tcPr>
            <w:tcW w:w="1418" w:type="dxa"/>
            <w:tcBorders>
              <w:top w:val="single" w:sz="4" w:space="0" w:color="auto"/>
              <w:left w:val="single" w:sz="4" w:space="0" w:color="auto"/>
              <w:bottom w:val="single" w:sz="4" w:space="0" w:color="auto"/>
              <w:right w:val="single" w:sz="4" w:space="0" w:color="auto"/>
            </w:tcBorders>
            <w:vAlign w:val="center"/>
          </w:tcPr>
          <w:p w:rsidR="00272966" w:rsidRPr="00A71D81" w:rsidRDefault="00272966" w:rsidP="00EE6AC9">
            <w:pPr>
              <w:pStyle w:val="23"/>
              <w:spacing w:line="240" w:lineRule="auto"/>
              <w:ind w:firstLine="0"/>
              <w:jc w:val="center"/>
              <w:rPr>
                <w:rFonts w:ascii="GHEA Grapalat" w:hAnsi="GHEA Grapalat"/>
              </w:rPr>
            </w:pPr>
            <w:r>
              <w:rPr>
                <w:rFonts w:ascii="GHEA Grapalat" w:hAnsi="GHEA Grapalat"/>
              </w:rPr>
              <w:t>450</w:t>
            </w:r>
          </w:p>
        </w:tc>
        <w:tc>
          <w:tcPr>
            <w:tcW w:w="7231" w:type="dxa"/>
            <w:tcBorders>
              <w:top w:val="single" w:sz="4" w:space="0" w:color="auto"/>
              <w:left w:val="single" w:sz="4" w:space="0" w:color="auto"/>
              <w:bottom w:val="single" w:sz="4" w:space="0" w:color="auto"/>
              <w:right w:val="single" w:sz="4" w:space="0" w:color="auto"/>
            </w:tcBorders>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մանդարին</w:t>
            </w:r>
          </w:p>
        </w:tc>
      </w:tr>
      <w:tr w:rsidR="00272966" w:rsidRPr="001D0CA2" w:rsidTr="008401E7">
        <w:tc>
          <w:tcPr>
            <w:tcW w:w="1701" w:type="dxa"/>
            <w:tcBorders>
              <w:top w:val="single" w:sz="4" w:space="0" w:color="auto"/>
              <w:left w:val="single" w:sz="4" w:space="0" w:color="auto"/>
              <w:bottom w:val="single" w:sz="4" w:space="0" w:color="auto"/>
              <w:right w:val="single" w:sz="4" w:space="0" w:color="auto"/>
            </w:tcBorders>
            <w:vAlign w:val="center"/>
          </w:tcPr>
          <w:p w:rsidR="00272966" w:rsidRDefault="00272966" w:rsidP="008401E7">
            <w:pPr>
              <w:pStyle w:val="23"/>
              <w:spacing w:line="240" w:lineRule="auto"/>
              <w:ind w:firstLine="0"/>
              <w:jc w:val="center"/>
              <w:rPr>
                <w:rFonts w:ascii="GHEA Grapalat" w:hAnsi="GHEA Grapalat"/>
              </w:rPr>
            </w:pPr>
            <w:r>
              <w:rPr>
                <w:rFonts w:ascii="GHEA Grapalat" w:hAnsi="GHEA Grapalat"/>
              </w:rPr>
              <w:t>31</w:t>
            </w:r>
          </w:p>
        </w:tc>
        <w:tc>
          <w:tcPr>
            <w:tcW w:w="1418" w:type="dxa"/>
            <w:tcBorders>
              <w:top w:val="single" w:sz="4" w:space="0" w:color="auto"/>
              <w:left w:val="single" w:sz="4" w:space="0" w:color="auto"/>
              <w:bottom w:val="single" w:sz="4" w:space="0" w:color="auto"/>
              <w:right w:val="single" w:sz="4" w:space="0" w:color="auto"/>
            </w:tcBorders>
            <w:vAlign w:val="center"/>
          </w:tcPr>
          <w:p w:rsidR="00272966" w:rsidRDefault="00272966" w:rsidP="00EE6AC9">
            <w:pPr>
              <w:pStyle w:val="23"/>
              <w:spacing w:line="240" w:lineRule="auto"/>
              <w:ind w:firstLine="0"/>
              <w:jc w:val="center"/>
              <w:rPr>
                <w:rFonts w:ascii="GHEA Grapalat" w:hAnsi="GHEA Grapalat"/>
              </w:rPr>
            </w:pPr>
            <w:r>
              <w:rPr>
                <w:rFonts w:ascii="GHEA Grapalat" w:hAnsi="GHEA Grapalat"/>
              </w:rPr>
              <w:t>650</w:t>
            </w:r>
          </w:p>
        </w:tc>
        <w:tc>
          <w:tcPr>
            <w:tcW w:w="7231" w:type="dxa"/>
            <w:tcBorders>
              <w:top w:val="single" w:sz="4" w:space="0" w:color="auto"/>
              <w:left w:val="single" w:sz="4" w:space="0" w:color="auto"/>
              <w:bottom w:val="single" w:sz="4" w:space="0" w:color="auto"/>
              <w:right w:val="single" w:sz="4" w:space="0" w:color="auto"/>
            </w:tcBorders>
            <w:vAlign w:val="center"/>
          </w:tcPr>
          <w:p w:rsidR="00272966" w:rsidRPr="002D10C5" w:rsidRDefault="00272966" w:rsidP="00EE6AC9">
            <w:pPr>
              <w:pStyle w:val="23"/>
              <w:spacing w:line="240" w:lineRule="auto"/>
              <w:jc w:val="left"/>
              <w:rPr>
                <w:rFonts w:ascii="GHEA Grapalat" w:hAnsi="GHEA Grapalat"/>
                <w:b/>
                <w:bCs/>
                <w:i/>
                <w:iCs/>
                <w:sz w:val="16"/>
                <w:szCs w:val="16"/>
                <w:lang w:val="en-US"/>
              </w:rPr>
            </w:pPr>
            <w:r>
              <w:rPr>
                <w:rFonts w:ascii="GHEA Grapalat" w:hAnsi="GHEA Grapalat"/>
                <w:b/>
                <w:bCs/>
                <w:i/>
                <w:iCs/>
                <w:sz w:val="16"/>
                <w:szCs w:val="16"/>
                <w:lang w:val="en-US"/>
              </w:rPr>
              <w:t>նարինջ</w:t>
            </w:r>
          </w:p>
        </w:tc>
      </w:tr>
    </w:tbl>
    <w:p w:rsidR="00096865" w:rsidRPr="00A71D81"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096865" w:rsidRPr="00A71D81" w:rsidRDefault="00096865" w:rsidP="00EF3662">
      <w:pPr>
        <w:ind w:firstLine="567"/>
        <w:rPr>
          <w:rFonts w:ascii="GHEA Grapalat" w:hAnsi="GHEA Grapalat" w:cs="Sylfaen"/>
          <w:i/>
          <w:sz w:val="20"/>
          <w:lang w:val="es-ES"/>
        </w:rPr>
      </w:pPr>
    </w:p>
    <w:p w:rsidR="00845AA5" w:rsidRPr="00A71D81" w:rsidRDefault="00845AA5" w:rsidP="00EF3662">
      <w:pPr>
        <w:ind w:firstLine="567"/>
        <w:rPr>
          <w:rFonts w:ascii="GHEA Grapalat" w:hAnsi="GHEA Grapalat" w:cs="Sylfaen"/>
          <w:i/>
          <w:sz w:val="20"/>
          <w:lang w:val="es-ES"/>
        </w:rPr>
      </w:pPr>
    </w:p>
    <w:p w:rsidR="00C062F2" w:rsidRDefault="00C062F2" w:rsidP="00EF3662">
      <w:pPr>
        <w:jc w:val="center"/>
        <w:rPr>
          <w:rFonts w:ascii="GHEA Grapalat" w:hAnsi="GHEA Grapalat"/>
          <w:b/>
          <w:sz w:val="20"/>
          <w:lang w:val="es-ES"/>
        </w:rPr>
      </w:pPr>
    </w:p>
    <w:p w:rsidR="00C062F2" w:rsidRDefault="00C062F2" w:rsidP="00EF3662">
      <w:pPr>
        <w:jc w:val="center"/>
        <w:rPr>
          <w:rFonts w:ascii="GHEA Grapalat" w:hAnsi="GHEA Grapalat"/>
          <w:b/>
          <w:sz w:val="20"/>
          <w:lang w:val="es-ES"/>
        </w:rPr>
      </w:pPr>
    </w:p>
    <w:p w:rsidR="00C062F2" w:rsidRDefault="00C062F2" w:rsidP="00EF3662">
      <w:pPr>
        <w:jc w:val="center"/>
        <w:rPr>
          <w:rFonts w:ascii="GHEA Grapalat" w:hAnsi="GHEA Grapalat"/>
          <w:b/>
          <w:sz w:val="20"/>
          <w:lang w:val="es-ES"/>
        </w:rPr>
      </w:pPr>
    </w:p>
    <w:p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lastRenderedPageBreak/>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գն</w:t>
      </w:r>
      <w:r w:rsidR="00D53B42" w:rsidRPr="00D53B42">
        <w:rPr>
          <w:rFonts w:ascii="GHEA Grapalat" w:hAnsi="GHEA Grapalat" w:cs="Arial"/>
          <w:sz w:val="20"/>
          <w:lang w:val="hy-AM"/>
        </w:rPr>
        <w:t xml:space="preserve">ման գնի </w:t>
      </w:r>
      <w:r w:rsidR="00EA4B24" w:rsidRPr="00A71D81">
        <w:rPr>
          <w:rFonts w:ascii="GHEA Grapalat" w:hAnsi="GHEA Grapalat"/>
          <w:color w:val="000000"/>
          <w:sz w:val="20"/>
          <w:szCs w:val="20"/>
          <w:lang w:val="hy-AM"/>
        </w:rPr>
        <w:t>15 տոկոսի</w:t>
      </w:r>
      <w:r w:rsidR="00EA4B24" w:rsidRPr="00A71D81">
        <w:rPr>
          <w:rStyle w:val="af6"/>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EA4B24"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581DC3" w:rsidRPr="00A71D81" w:rsidRDefault="00581DC3" w:rsidP="008401E7">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w:t>
      </w:r>
      <w:r w:rsidRPr="00A71D81">
        <w:rPr>
          <w:rFonts w:ascii="GHEA Grapalat" w:hAnsi="GHEA Grapalat" w:cs="Sylfaen"/>
          <w:sz w:val="20"/>
          <w:lang w:val="hy-AM"/>
        </w:rPr>
        <w:lastRenderedPageBreak/>
        <w:t>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062F2" w:rsidRPr="00C062F2">
        <w:rPr>
          <w:rFonts w:ascii="GHEA Grapalat" w:hAnsi="GHEA Grapalat" w:cs="Sylfaen"/>
          <w:szCs w:val="24"/>
          <w:lang w:val="hy-AM"/>
        </w:rPr>
        <w:t xml:space="preserve">գնանշման հարցման </w:t>
      </w:r>
      <w:r w:rsidR="00096865" w:rsidRPr="00A71D81">
        <w:rPr>
          <w:rFonts w:ascii="GHEA Grapalat" w:hAnsi="GHEA Grapalat" w:cs="Sylfaen"/>
          <w:szCs w:val="24"/>
          <w:lang w:val="hy-AM"/>
        </w:rPr>
        <w:t xml:space="preserve"> </w:t>
      </w:r>
      <w:r w:rsidR="00AE26C8" w:rsidRPr="00A71D81">
        <w:rPr>
          <w:rFonts w:ascii="GHEA Grapalat" w:hAnsi="GHEA Grapalat" w:cs="Sylfaen"/>
          <w:szCs w:val="24"/>
          <w:lang w:val="hy-AM"/>
        </w:rPr>
        <w:t xml:space="preserve">մրցույթի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C05C90" w:rsidRPr="00C05C90" w:rsidRDefault="00096865" w:rsidP="00C05C90">
      <w:pPr>
        <w:pStyle w:val="23"/>
        <w:spacing w:line="240" w:lineRule="auto"/>
        <w:ind w:firstLine="567"/>
        <w:rPr>
          <w:rFonts w:ascii="Sylfaen" w:hAnsi="Sylfaen" w:cs="Sylfaen"/>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00C05C90" w:rsidRPr="00C05C90">
        <w:rPr>
          <w:rFonts w:ascii="GHEA Grapalat" w:hAnsi="GHEA Grapalat" w:cs="Sylfaen"/>
          <w:lang w:val="hy-AM"/>
        </w:rPr>
        <w:t>ոչ</w:t>
      </w:r>
      <w:r w:rsidR="00C05C90" w:rsidRPr="00C05C90">
        <w:rPr>
          <w:rFonts w:ascii="GHEA Grapalat" w:hAnsi="GHEA Grapalat" w:cs="Sylfaen"/>
        </w:rPr>
        <w:t xml:space="preserve"> </w:t>
      </w:r>
      <w:r w:rsidR="00C05C90" w:rsidRPr="00C05C90">
        <w:rPr>
          <w:rFonts w:ascii="GHEA Grapalat" w:hAnsi="GHEA Grapalat" w:cs="Sylfaen"/>
          <w:lang w:val="hy-AM"/>
        </w:rPr>
        <w:t>ուշ</w:t>
      </w:r>
      <w:r w:rsidR="00C05C90" w:rsidRPr="00C05C90">
        <w:rPr>
          <w:rFonts w:ascii="GHEA Grapalat" w:hAnsi="GHEA Grapalat" w:cs="Sylfaen"/>
        </w:rPr>
        <w:t xml:space="preserve">, </w:t>
      </w:r>
      <w:r w:rsidR="00C05C90" w:rsidRPr="00C05C90">
        <w:rPr>
          <w:rFonts w:ascii="GHEA Grapalat" w:hAnsi="GHEA Grapalat" w:cs="Sylfaen"/>
          <w:lang w:val="hy-AM"/>
        </w:rPr>
        <w:t>քան</w:t>
      </w:r>
      <w:r w:rsidR="00C05C90" w:rsidRPr="00C05C90">
        <w:rPr>
          <w:rFonts w:ascii="Sylfaen" w:hAnsi="Sylfaen" w:cs="Sylfaen"/>
        </w:rPr>
        <w:t xml:space="preserve"> </w:t>
      </w:r>
      <w:r w:rsidR="0075178D">
        <w:rPr>
          <w:rFonts w:ascii="GHEA Grapalat" w:hAnsi="GHEA Grapalat" w:cs="Sylfaen"/>
          <w:lang w:val="hy-AM"/>
        </w:rPr>
        <w:t>2022թ-ի  հու</w:t>
      </w:r>
      <w:r w:rsidR="0075178D" w:rsidRPr="0075178D">
        <w:rPr>
          <w:rFonts w:ascii="GHEA Grapalat" w:hAnsi="GHEA Grapalat" w:cs="Sylfaen"/>
          <w:lang w:val="hy-AM"/>
        </w:rPr>
        <w:t>լիսի</w:t>
      </w:r>
      <w:r w:rsidR="0075178D">
        <w:rPr>
          <w:rFonts w:ascii="GHEA Grapalat" w:hAnsi="GHEA Grapalat" w:cs="Sylfaen"/>
          <w:lang w:val="hy-AM"/>
        </w:rPr>
        <w:t xml:space="preserve"> «</w:t>
      </w:r>
      <w:r w:rsidR="006A3DB7" w:rsidRPr="006A3DB7">
        <w:rPr>
          <w:rFonts w:ascii="GHEA Grapalat" w:hAnsi="GHEA Grapalat" w:cs="Sylfaen"/>
          <w:lang w:val="hy-AM"/>
        </w:rPr>
        <w:t>22</w:t>
      </w:r>
      <w:r w:rsidR="00C05C90" w:rsidRPr="00C05C90">
        <w:rPr>
          <w:rFonts w:ascii="GHEA Grapalat" w:hAnsi="GHEA Grapalat" w:cs="Sylfaen"/>
          <w:lang w:val="hy-AM"/>
        </w:rPr>
        <w:t xml:space="preserve">» -ի ժամը  10-00-ն, </w:t>
      </w:r>
      <w:r w:rsidR="0075178D">
        <w:rPr>
          <w:rFonts w:ascii="Sylfaen" w:hAnsi="Sylfaen"/>
          <w:sz w:val="22"/>
          <w:szCs w:val="22"/>
        </w:rPr>
        <w:t>գ</w:t>
      </w:r>
      <w:r w:rsidR="0075178D" w:rsidRPr="0075178D">
        <w:rPr>
          <w:rFonts w:ascii="Sylfaen" w:hAnsi="Sylfaen"/>
        </w:rPr>
        <w:t>. Գոռավան Գ.Մարզպետունի 7</w:t>
      </w:r>
      <w:r w:rsidR="0075178D">
        <w:rPr>
          <w:rFonts w:ascii="Sylfaen" w:hAnsi="Sylfaen"/>
          <w:sz w:val="22"/>
          <w:szCs w:val="22"/>
        </w:rPr>
        <w:t xml:space="preserve"> </w:t>
      </w:r>
      <w:r w:rsidR="00293DF9">
        <w:rPr>
          <w:rFonts w:ascii="Sylfaen" w:hAnsi="Sylfaen"/>
          <w:i/>
          <w:sz w:val="22"/>
          <w:szCs w:val="22"/>
        </w:rPr>
        <w:t xml:space="preserve"> </w:t>
      </w:r>
      <w:r w:rsidR="00C05C90" w:rsidRPr="00C05C90">
        <w:rPr>
          <w:rFonts w:ascii="GHEA Grapalat" w:hAnsi="GHEA Grapalat" w:cs="Sylfaen"/>
          <w:lang w:val="hy-AM"/>
        </w:rPr>
        <w:t xml:space="preserve">հասցեում  ։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C05C90">
        <w:rPr>
          <w:rFonts w:ascii="GHEA Grapalat" w:hAnsi="GHEA Grapalat" w:cs="Sylfaen"/>
          <w:szCs w:val="24"/>
          <w:lang w:val="hy-AM"/>
        </w:rPr>
        <w:t>«</w:t>
      </w:r>
      <w:r w:rsidR="00C05C90" w:rsidRPr="00C05C90">
        <w:rPr>
          <w:rFonts w:ascii="GHEA Grapalat" w:hAnsi="GHEA Grapalat" w:cs="Sylfaen"/>
          <w:szCs w:val="24"/>
          <w:lang w:val="hy-AM"/>
        </w:rPr>
        <w:t>Ա.Հակոբյան</w:t>
      </w:r>
      <w:r w:rsidRPr="00C05C90">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C062F2" w:rsidRPr="00EE6AC9" w:rsidRDefault="00C062F2" w:rsidP="006A3DB7">
      <w:pPr>
        <w:pStyle w:val="norm"/>
        <w:spacing w:line="240" w:lineRule="auto"/>
        <w:ind w:firstLine="0"/>
        <w:rPr>
          <w:rFonts w:ascii="GHEA Grapalat" w:hAnsi="GHEA Grapalat" w:cs="Sylfaen"/>
          <w:sz w:val="20"/>
          <w:szCs w:val="24"/>
          <w:lang w:val="hy-AM" w:eastAsia="en-US"/>
        </w:rPr>
      </w:pP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6265F4" w:rsidRPr="00A71D81">
        <w:rPr>
          <w:rFonts w:ascii="GHEA Grapalat" w:hAnsi="GHEA Grapalat" w:cs="Sylfaen"/>
          <w:sz w:val="20"/>
          <w:szCs w:val="24"/>
          <w:lang w:val="hy-AM" w:eastAsia="en-US"/>
        </w:rPr>
        <w:t>.</w:t>
      </w:r>
      <w:r w:rsidR="006265F4" w:rsidRPr="00A71D81">
        <w:rPr>
          <w:rFonts w:ascii="GHEA Grapalat" w:hAnsi="GHEA Grapalat" w:cs="Sylfaen"/>
          <w:sz w:val="20"/>
          <w:szCs w:val="24"/>
          <w:vertAlign w:val="superscript"/>
          <w:lang w:val="hy-AM" w:eastAsia="en-US"/>
        </w:rPr>
        <w:t>7</w:t>
      </w:r>
      <w:r w:rsidR="003850A0" w:rsidRPr="00A71D81">
        <w:rPr>
          <w:rStyle w:val="af6"/>
          <w:rFonts w:ascii="GHEA Grapalat" w:hAnsi="GHEA Grapalat" w:cs="Sylfaen"/>
          <w:color w:val="FFFFFF"/>
          <w:sz w:val="20"/>
          <w:szCs w:val="24"/>
          <w:lang w:val="hy-AM" w:eastAsia="en-US"/>
        </w:rPr>
        <w:footnoteReference w:id="2"/>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6C3115" w:rsidRPr="0063370F"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 xml:space="preserve">ներկայացնել առանձին հայտ: Սույն պարբերության պահանջի </w:t>
      </w:r>
      <w:r w:rsidRPr="00A71D81">
        <w:rPr>
          <w:rFonts w:ascii="GHEA Grapalat" w:hAnsi="GHEA Grapalat" w:cs="Sylfaen"/>
          <w:sz w:val="20"/>
          <w:szCs w:val="24"/>
          <w:lang w:val="hy-AM" w:eastAsia="en-US"/>
        </w:rPr>
        <w:lastRenderedPageBreak/>
        <w:t>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a3"/>
        <w:spacing w:line="240" w:lineRule="auto"/>
        <w:ind w:firstLine="567"/>
        <w:rPr>
          <w:rFonts w:ascii="GHEA Grapalat" w:hAnsi="GHEA Grapalat"/>
          <w:b/>
          <w:lang w:val="af-ZA"/>
        </w:rPr>
      </w:pP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096865" w:rsidRPr="006D2E03" w:rsidRDefault="00041323" w:rsidP="00204BC4">
      <w:pPr>
        <w:ind w:firstLine="567"/>
        <w:jc w:val="center"/>
        <w:rPr>
          <w:rFonts w:ascii="GHEA Grapalat" w:hAnsi="GHEA Grapalat" w:cs="Sylfaen"/>
          <w:sz w:val="20"/>
          <w:lang w:val="af-ZA"/>
        </w:rPr>
      </w:pPr>
      <w:r w:rsidRPr="00A71D81">
        <w:rPr>
          <w:rFonts w:ascii="GHEA Grapalat" w:hAnsi="GHEA Grapalat"/>
          <w:b/>
          <w:sz w:val="20"/>
          <w:lang w:val="af-ZA"/>
        </w:rPr>
        <w:br w:type="page"/>
      </w:r>
    </w:p>
    <w:p w:rsidR="00C062F2" w:rsidRDefault="00C062F2" w:rsidP="00EF3662">
      <w:pPr>
        <w:ind w:firstLine="567"/>
        <w:jc w:val="center"/>
        <w:rPr>
          <w:rFonts w:ascii="GHEA Grapalat" w:hAnsi="GHEA Grapalat"/>
          <w:b/>
          <w:sz w:val="20"/>
          <w:lang w:val="af-ZA"/>
        </w:rPr>
      </w:pPr>
    </w:p>
    <w:p w:rsidR="00C062F2" w:rsidRDefault="00C062F2" w:rsidP="00EF3662">
      <w:pPr>
        <w:ind w:firstLine="567"/>
        <w:jc w:val="center"/>
        <w:rPr>
          <w:rFonts w:ascii="GHEA Grapalat" w:hAnsi="GHEA Grapalat"/>
          <w:b/>
          <w:sz w:val="20"/>
          <w:lang w:val="af-ZA"/>
        </w:rPr>
      </w:pPr>
    </w:p>
    <w:p w:rsidR="00C062F2" w:rsidRDefault="00C062F2"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C062F2" w:rsidRDefault="00C062F2" w:rsidP="00C05C90">
      <w:pPr>
        <w:pStyle w:val="23"/>
        <w:spacing w:line="240" w:lineRule="auto"/>
        <w:ind w:firstLine="567"/>
        <w:rPr>
          <w:rFonts w:ascii="GHEA Grapalat" w:hAnsi="GHEA Grapalat"/>
        </w:rPr>
      </w:pPr>
    </w:p>
    <w:p w:rsidR="00C062F2" w:rsidRDefault="00C062F2" w:rsidP="00C05C90">
      <w:pPr>
        <w:pStyle w:val="23"/>
        <w:spacing w:line="240" w:lineRule="auto"/>
        <w:ind w:firstLine="567"/>
        <w:rPr>
          <w:rFonts w:ascii="GHEA Grapalat" w:hAnsi="GHEA Grapalat"/>
        </w:rPr>
      </w:pPr>
    </w:p>
    <w:p w:rsidR="00C05C90" w:rsidRPr="00AE2768" w:rsidRDefault="00FD2748" w:rsidP="00C05C90">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C05C90" w:rsidRPr="00293DF9">
        <w:rPr>
          <w:rFonts w:ascii="Sylfaen" w:hAnsi="Sylfaen"/>
        </w:rPr>
        <w:t xml:space="preserve">2022թ.  </w:t>
      </w:r>
      <w:r w:rsidR="0075178D">
        <w:rPr>
          <w:rFonts w:ascii="GHEA Grapalat" w:hAnsi="GHEA Grapalat" w:cs="Sylfaen"/>
          <w:lang w:val="hy-AM"/>
        </w:rPr>
        <w:t>հու</w:t>
      </w:r>
      <w:r w:rsidR="0075178D" w:rsidRPr="0075178D">
        <w:rPr>
          <w:rFonts w:ascii="GHEA Grapalat" w:hAnsi="GHEA Grapalat" w:cs="Sylfaen"/>
          <w:lang w:val="hy-AM"/>
        </w:rPr>
        <w:t>լիսի</w:t>
      </w:r>
      <w:r w:rsidR="00C17554">
        <w:rPr>
          <w:rFonts w:ascii="GHEA Grapalat" w:hAnsi="GHEA Grapalat" w:cs="Sylfaen"/>
          <w:lang w:val="hy-AM"/>
        </w:rPr>
        <w:t xml:space="preserve"> </w:t>
      </w:r>
      <w:r w:rsidR="006A3DB7">
        <w:rPr>
          <w:rFonts w:ascii="GHEA Grapalat" w:hAnsi="GHEA Grapalat" w:cs="Sylfaen"/>
        </w:rPr>
        <w:t>22</w:t>
      </w:r>
      <w:r w:rsidR="00F568D7">
        <w:rPr>
          <w:rFonts w:ascii="GHEA Grapalat" w:hAnsi="GHEA Grapalat" w:cs="Sylfaen"/>
          <w:lang w:val="hy-AM"/>
        </w:rPr>
        <w:t xml:space="preserve"> </w:t>
      </w:r>
      <w:r w:rsidR="0075178D" w:rsidRPr="00C05C90">
        <w:rPr>
          <w:rFonts w:ascii="GHEA Grapalat" w:hAnsi="GHEA Grapalat" w:cs="Sylfaen"/>
          <w:lang w:val="hy-AM"/>
        </w:rPr>
        <w:t xml:space="preserve"> -ի ժամը  10-00-ն, </w:t>
      </w:r>
      <w:r w:rsidR="0075178D">
        <w:rPr>
          <w:rFonts w:ascii="Sylfaen" w:hAnsi="Sylfaen"/>
          <w:sz w:val="22"/>
          <w:szCs w:val="22"/>
        </w:rPr>
        <w:t>գ</w:t>
      </w:r>
      <w:r w:rsidR="0075178D" w:rsidRPr="0075178D">
        <w:rPr>
          <w:rFonts w:ascii="Sylfaen" w:hAnsi="Sylfaen"/>
        </w:rPr>
        <w:t>. Գոռավան Գ.Մարզպետունի 7</w:t>
      </w:r>
      <w:r w:rsidR="0075178D">
        <w:rPr>
          <w:rFonts w:ascii="Sylfaen" w:hAnsi="Sylfaen"/>
          <w:sz w:val="22"/>
          <w:szCs w:val="22"/>
        </w:rPr>
        <w:t xml:space="preserve"> </w:t>
      </w:r>
      <w:r w:rsidR="0075178D">
        <w:rPr>
          <w:rFonts w:ascii="Sylfaen" w:hAnsi="Sylfaen"/>
          <w:i/>
          <w:sz w:val="22"/>
          <w:szCs w:val="22"/>
        </w:rPr>
        <w:t xml:space="preserve"> </w:t>
      </w:r>
      <w:r w:rsidR="0075178D">
        <w:rPr>
          <w:rFonts w:ascii="GHEA Grapalat" w:hAnsi="GHEA Grapalat" w:cs="Sylfaen"/>
          <w:lang w:val="hy-AM"/>
        </w:rPr>
        <w:t>հասցեում</w:t>
      </w:r>
      <w:r w:rsidR="00C05C90" w:rsidRPr="00293DF9">
        <w:rPr>
          <w:rFonts w:ascii="GHEA Grapalat" w:hAnsi="GHEA Grapalat" w:cs="Sylfaen"/>
          <w:lang w:val="ru-RU"/>
        </w:rPr>
        <w:t>։</w:t>
      </w:r>
      <w:r w:rsidR="00C05C90" w:rsidRPr="00AB6289">
        <w:rPr>
          <w:rFonts w:ascii="GHEA Grapalat" w:hAnsi="GHEA Grapalat" w:cs="Sylfaen"/>
          <w:szCs w:val="24"/>
        </w:rPr>
        <w:t xml:space="preserve"> </w:t>
      </w:r>
    </w:p>
    <w:p w:rsidR="004348F9" w:rsidRPr="006D2E03" w:rsidRDefault="004348F9" w:rsidP="00C05C90">
      <w:pPr>
        <w:pStyle w:val="23"/>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C05C90" w:rsidRPr="00C05C90" w:rsidRDefault="00FD2748" w:rsidP="00C05C90">
      <w:pPr>
        <w:pStyle w:val="a3"/>
        <w:spacing w:line="240" w:lineRule="auto"/>
        <w:ind w:firstLine="567"/>
        <w:rPr>
          <w:rFonts w:ascii="GHEA Grapalat" w:hAnsi="GHEA Grapalat" w:cs="Sylfaen"/>
          <w:i w:val="0"/>
          <w:sz w:val="22"/>
          <w:szCs w:val="22"/>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05C90" w:rsidRPr="00C05C90">
        <w:rPr>
          <w:rFonts w:ascii="Sylfaen" w:hAnsi="Sylfaen" w:cs="Sylfaen"/>
          <w:sz w:val="22"/>
          <w:szCs w:val="22"/>
          <w:lang w:val="af-ZA"/>
        </w:rPr>
        <w:t xml:space="preserve">հայտերի բացման օրվա դրությամբ ՀՀ  ԿԲ-ի սահմանած </w:t>
      </w:r>
      <w:r w:rsidR="00C05C90" w:rsidRPr="00C05C90">
        <w:rPr>
          <w:rFonts w:ascii="Sylfaen" w:hAnsi="Sylfaen" w:cs="Sylfaen"/>
          <w:sz w:val="22"/>
          <w:szCs w:val="22"/>
          <w:lang w:val="hy-AM"/>
        </w:rPr>
        <w:t>փոխարժեքով</w:t>
      </w:r>
      <w:r w:rsidR="00C05C90" w:rsidRPr="00C05C90">
        <w:rPr>
          <w:rFonts w:ascii="Sylfaen" w:hAnsi="Sylfaen" w:cs="Sylfaen"/>
          <w:i w:val="0"/>
          <w:sz w:val="22"/>
          <w:szCs w:val="22"/>
          <w:lang w:val="af-ZA"/>
        </w:rPr>
        <w:t xml:space="preserve"> </w:t>
      </w:r>
      <w:r w:rsidR="00C05C90" w:rsidRPr="00C05C90">
        <w:rPr>
          <w:rFonts w:ascii="GHEA Grapalat" w:hAnsi="GHEA Grapalat" w:cs="Sylfaen"/>
          <w:i w:val="0"/>
          <w:sz w:val="22"/>
          <w:szCs w:val="22"/>
          <w:lang w:val="ru-RU"/>
        </w:rPr>
        <w:t>։</w:t>
      </w:r>
      <w:r w:rsidR="00C05C90" w:rsidRPr="00C05C90">
        <w:rPr>
          <w:rFonts w:ascii="GHEA Grapalat" w:hAnsi="GHEA Grapalat" w:cs="Sylfaen"/>
          <w:i w:val="0"/>
          <w:sz w:val="22"/>
          <w:szCs w:val="22"/>
          <w:lang w:val="af-ZA"/>
        </w:rPr>
        <w:t xml:space="preserve"> </w:t>
      </w:r>
    </w:p>
    <w:p w:rsidR="00096865" w:rsidRPr="00A71D81" w:rsidRDefault="00F11794" w:rsidP="00427BE0">
      <w:pPr>
        <w:pStyle w:val="a3"/>
        <w:spacing w:line="240" w:lineRule="auto"/>
        <w:ind w:firstLine="567"/>
        <w:rPr>
          <w:rFonts w:ascii="GHEA Grapalat" w:hAnsi="GHEA Grapalat" w:cs="Sylfaen"/>
          <w:i w:val="0"/>
          <w:szCs w:val="24"/>
          <w:lang w:val="af-ZA"/>
        </w:rPr>
      </w:pPr>
      <w:r w:rsidRPr="00A71D81">
        <w:rPr>
          <w:rStyle w:val="af6"/>
          <w:rFonts w:ascii="GHEA Grapalat" w:hAnsi="GHEA Grapalat" w:cs="Sylfaen"/>
          <w:i w:val="0"/>
          <w:color w:val="FFFFFF"/>
          <w:szCs w:val="24"/>
          <w:lang w:val="af-ZA"/>
        </w:rPr>
        <w:footnoteReference w:id="3"/>
      </w:r>
      <w:r w:rsidRPr="00A71D81">
        <w:rPr>
          <w:rFonts w:ascii="GHEA Grapalat" w:hAnsi="GHEA Grapalat" w:cs="Sylfaen"/>
          <w:i w:val="0"/>
          <w:szCs w:val="24"/>
          <w:lang w:val="af-ZA"/>
        </w:rPr>
        <w:t xml:space="preserve"> </w:t>
      </w:r>
      <w:r w:rsidR="00FD2748"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a3"/>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C062F2"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p>
    <w:p w:rsidR="00C062F2" w:rsidRDefault="00C062F2" w:rsidP="00EF3662">
      <w:pPr>
        <w:pStyle w:val="norm"/>
        <w:spacing w:line="240" w:lineRule="auto"/>
        <w:rPr>
          <w:rFonts w:ascii="GHEA Grapalat" w:hAnsi="GHEA Grapalat" w:cs="Sylfaen"/>
          <w:sz w:val="20"/>
          <w:szCs w:val="24"/>
          <w:lang w:val="af-ZA" w:eastAsia="en-US"/>
        </w:rPr>
      </w:pPr>
    </w:p>
    <w:p w:rsidR="00C062F2" w:rsidRDefault="00C062F2" w:rsidP="00EF3662">
      <w:pPr>
        <w:pStyle w:val="norm"/>
        <w:spacing w:line="240" w:lineRule="auto"/>
        <w:rPr>
          <w:rFonts w:ascii="GHEA Grapalat" w:hAnsi="GHEA Grapalat" w:cs="Sylfaen"/>
          <w:sz w:val="20"/>
          <w:szCs w:val="24"/>
          <w:lang w:val="af-ZA" w:eastAsia="en-US"/>
        </w:rPr>
      </w:pP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Pr="00A71D81">
        <w:rPr>
          <w:rFonts w:ascii="GHEA Grapalat" w:hAnsi="GHEA Grapalat" w:cs="Sylfaen"/>
          <w:sz w:val="20"/>
          <w:szCs w:val="24"/>
          <w:lang w:val="ru-RU" w:eastAsia="en-US"/>
        </w:rPr>
        <w:t>՝</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427BE0" w:rsidRPr="00427BE0">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aff"/>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C5D9F">
        <w:rPr>
          <w:rFonts w:ascii="GHEA Grapalat" w:hAnsi="GHEA Grapalat" w:cs="Sylfaen"/>
          <w:sz w:val="20"/>
          <w:lang w:val="af-ZA"/>
        </w:rPr>
        <w:t xml:space="preserve"> </w:t>
      </w:r>
      <w:r w:rsidRPr="006D2E03">
        <w:rPr>
          <w:rFonts w:ascii="GHEA Grapalat" w:hAnsi="GHEA Grapalat" w:cs="Sylfaen"/>
          <w:sz w:val="20"/>
        </w:rPr>
        <w:t>որոշումը</w:t>
      </w:r>
      <w:r w:rsidRPr="006C5D9F">
        <w:rPr>
          <w:rFonts w:ascii="GHEA Grapalat" w:hAnsi="GHEA Grapalat" w:cs="Sylfaen"/>
          <w:sz w:val="20"/>
          <w:lang w:val="af-ZA"/>
        </w:rPr>
        <w:t xml:space="preserve"> </w:t>
      </w:r>
      <w:r w:rsidRPr="006D2E03">
        <w:rPr>
          <w:rFonts w:ascii="GHEA Grapalat" w:hAnsi="GHEA Grapalat" w:cs="Sylfaen"/>
          <w:sz w:val="20"/>
        </w:rPr>
        <w:t>ներկայացվելու</w:t>
      </w:r>
      <w:r w:rsidRPr="006C5D9F">
        <w:rPr>
          <w:rFonts w:ascii="GHEA Grapalat" w:hAnsi="GHEA Grapalat" w:cs="Sylfaen"/>
          <w:sz w:val="20"/>
          <w:lang w:val="af-ZA"/>
        </w:rPr>
        <w:t xml:space="preserve"> </w:t>
      </w:r>
      <w:r w:rsidRPr="006D2E03">
        <w:rPr>
          <w:rFonts w:ascii="GHEA Grapalat" w:hAnsi="GHEA Grapalat" w:cs="Sylfaen"/>
          <w:sz w:val="20"/>
        </w:rPr>
        <w:t>վերջնաժամկետը</w:t>
      </w:r>
      <w:r w:rsidRPr="006C5D9F">
        <w:rPr>
          <w:rFonts w:ascii="GHEA Grapalat" w:hAnsi="GHEA Grapalat" w:cs="Sylfaen"/>
          <w:sz w:val="20"/>
          <w:lang w:val="af-ZA"/>
        </w:rPr>
        <w:t xml:space="preserve"> </w:t>
      </w:r>
      <w:r w:rsidRPr="006D2E03">
        <w:rPr>
          <w:rFonts w:ascii="GHEA Grapalat" w:hAnsi="GHEA Grapalat" w:cs="Sylfaen"/>
          <w:sz w:val="20"/>
        </w:rPr>
        <w:t>լրանալու</w:t>
      </w:r>
      <w:r w:rsidRPr="006C5D9F">
        <w:rPr>
          <w:rFonts w:ascii="GHEA Grapalat" w:hAnsi="GHEA Grapalat" w:cs="Sylfaen"/>
          <w:sz w:val="20"/>
          <w:lang w:val="af-ZA"/>
        </w:rPr>
        <w:t xml:space="preserve"> </w:t>
      </w:r>
      <w:r w:rsidRPr="006D2E03">
        <w:rPr>
          <w:rFonts w:ascii="GHEA Grapalat" w:hAnsi="GHEA Grapalat" w:cs="Sylfaen"/>
          <w:sz w:val="20"/>
        </w:rPr>
        <w:t>օրվա</w:t>
      </w:r>
      <w:r w:rsidRPr="006C5D9F">
        <w:rPr>
          <w:rFonts w:ascii="GHEA Grapalat" w:hAnsi="GHEA Grapalat" w:cs="Sylfaen"/>
          <w:sz w:val="20"/>
          <w:lang w:val="af-ZA"/>
        </w:rPr>
        <w:t xml:space="preserve"> </w:t>
      </w:r>
      <w:r w:rsidRPr="006D2E03">
        <w:rPr>
          <w:rFonts w:ascii="GHEA Grapalat" w:hAnsi="GHEA Grapalat" w:cs="Sylfaen"/>
          <w:sz w:val="20"/>
        </w:rPr>
        <w:t>դրությամբ</w:t>
      </w:r>
      <w:r w:rsidRPr="006C5D9F">
        <w:rPr>
          <w:rFonts w:ascii="GHEA Grapalat" w:hAnsi="GHEA Grapalat" w:cs="Sylfaen"/>
          <w:sz w:val="20"/>
          <w:lang w:val="af-ZA"/>
        </w:rPr>
        <w:t xml:space="preserve"> </w:t>
      </w:r>
      <w:r w:rsidRPr="006D2E03">
        <w:rPr>
          <w:rFonts w:ascii="GHEA Grapalat" w:hAnsi="GHEA Grapalat" w:cs="Sylfaen"/>
          <w:sz w:val="20"/>
        </w:rPr>
        <w:t>մասնակիցը</w:t>
      </w:r>
      <w:r w:rsidRPr="006C5D9F">
        <w:rPr>
          <w:rFonts w:ascii="GHEA Grapalat" w:hAnsi="GHEA Grapalat" w:cs="Sylfaen"/>
          <w:sz w:val="20"/>
          <w:lang w:val="af-ZA"/>
        </w:rPr>
        <w:t xml:space="preserve"> </w:t>
      </w:r>
      <w:r w:rsidRPr="006D2E03">
        <w:rPr>
          <w:rFonts w:ascii="GHEA Grapalat" w:hAnsi="GHEA Grapalat" w:cs="Sylfaen"/>
          <w:sz w:val="20"/>
        </w:rPr>
        <w:t>կամ</w:t>
      </w:r>
      <w:r w:rsidRPr="006C5D9F">
        <w:rPr>
          <w:rFonts w:ascii="GHEA Grapalat" w:hAnsi="GHEA Grapalat" w:cs="Sylfaen"/>
          <w:sz w:val="20"/>
          <w:lang w:val="af-ZA"/>
        </w:rPr>
        <w:t xml:space="preserve"> </w:t>
      </w:r>
      <w:r w:rsidRPr="006D2E03">
        <w:rPr>
          <w:rFonts w:ascii="GHEA Grapalat" w:hAnsi="GHEA Grapalat" w:cs="Sylfaen"/>
          <w:sz w:val="20"/>
        </w:rPr>
        <w:t>պայմանագիրը</w:t>
      </w:r>
      <w:r w:rsidRPr="006C5D9F">
        <w:rPr>
          <w:rFonts w:ascii="GHEA Grapalat" w:hAnsi="GHEA Grapalat" w:cs="Sylfaen"/>
          <w:sz w:val="20"/>
          <w:lang w:val="af-ZA"/>
        </w:rPr>
        <w:t xml:space="preserve"> </w:t>
      </w:r>
      <w:r w:rsidRPr="006D2E03">
        <w:rPr>
          <w:rFonts w:ascii="GHEA Grapalat" w:hAnsi="GHEA Grapalat" w:cs="Sylfaen"/>
          <w:sz w:val="20"/>
        </w:rPr>
        <w:t>կնքած</w:t>
      </w:r>
      <w:r w:rsidRPr="006C5D9F">
        <w:rPr>
          <w:rFonts w:ascii="GHEA Grapalat" w:hAnsi="GHEA Grapalat" w:cs="Sylfaen"/>
          <w:sz w:val="20"/>
          <w:lang w:val="af-ZA"/>
        </w:rPr>
        <w:t xml:space="preserve"> </w:t>
      </w:r>
      <w:r w:rsidRPr="006D2E03">
        <w:rPr>
          <w:rFonts w:ascii="GHEA Grapalat" w:hAnsi="GHEA Grapalat" w:cs="Sylfaen"/>
          <w:sz w:val="20"/>
        </w:rPr>
        <w:t>անձը</w:t>
      </w:r>
      <w:r w:rsidRPr="006C5D9F">
        <w:rPr>
          <w:rFonts w:ascii="GHEA Grapalat" w:hAnsi="GHEA Grapalat" w:cs="Sylfaen"/>
          <w:sz w:val="20"/>
          <w:lang w:val="af-ZA"/>
        </w:rPr>
        <w:t xml:space="preserve"> </w:t>
      </w:r>
      <w:r w:rsidRPr="006D2E03">
        <w:rPr>
          <w:rFonts w:ascii="GHEA Grapalat" w:hAnsi="GHEA Grapalat" w:cs="Sylfaen"/>
          <w:sz w:val="20"/>
        </w:rPr>
        <w:t>վճարել</w:t>
      </w:r>
      <w:r w:rsidRPr="006C5D9F">
        <w:rPr>
          <w:rFonts w:ascii="GHEA Grapalat" w:hAnsi="GHEA Grapalat" w:cs="Sylfaen"/>
          <w:sz w:val="20"/>
          <w:lang w:val="af-ZA"/>
        </w:rPr>
        <w:t xml:space="preserve"> </w:t>
      </w:r>
      <w:r w:rsidRPr="006D2E03">
        <w:rPr>
          <w:rFonts w:ascii="GHEA Grapalat" w:hAnsi="GHEA Grapalat" w:cs="Sylfaen"/>
          <w:sz w:val="20"/>
        </w:rPr>
        <w:t>է</w:t>
      </w:r>
      <w:r w:rsidRPr="006C5D9F">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C5D9F">
        <w:rPr>
          <w:rFonts w:ascii="GHEA Grapalat" w:hAnsi="GHEA Grapalat" w:cs="Sylfaen"/>
          <w:sz w:val="20"/>
          <w:lang w:val="af-ZA"/>
        </w:rPr>
        <w:t xml:space="preserve"> </w:t>
      </w:r>
      <w:r w:rsidRPr="006D2E03">
        <w:rPr>
          <w:rFonts w:ascii="GHEA Grapalat" w:hAnsi="GHEA Grapalat" w:cs="Sylfaen"/>
          <w:sz w:val="20"/>
        </w:rPr>
        <w:t>որոշումը</w:t>
      </w:r>
      <w:r w:rsidRPr="006C5D9F">
        <w:rPr>
          <w:rFonts w:ascii="GHEA Grapalat" w:hAnsi="GHEA Grapalat" w:cs="Sylfaen"/>
          <w:sz w:val="20"/>
          <w:lang w:val="af-ZA"/>
        </w:rPr>
        <w:t xml:space="preserve"> </w:t>
      </w:r>
      <w:r w:rsidRPr="006D2E03">
        <w:rPr>
          <w:rFonts w:ascii="GHEA Grapalat" w:hAnsi="GHEA Grapalat" w:cs="Sylfaen"/>
          <w:sz w:val="20"/>
        </w:rPr>
        <w:t>ներկայացվելու</w:t>
      </w:r>
      <w:r w:rsidRPr="006C5D9F">
        <w:rPr>
          <w:rFonts w:ascii="GHEA Grapalat" w:hAnsi="GHEA Grapalat" w:cs="Sylfaen"/>
          <w:sz w:val="20"/>
          <w:lang w:val="af-ZA"/>
        </w:rPr>
        <w:t xml:space="preserve"> </w:t>
      </w:r>
      <w:r w:rsidRPr="006D2E03">
        <w:rPr>
          <w:rFonts w:ascii="GHEA Grapalat" w:hAnsi="GHEA Grapalat" w:cs="Sylfaen"/>
          <w:sz w:val="20"/>
        </w:rPr>
        <w:t>վերջնաժամկետը</w:t>
      </w:r>
      <w:r w:rsidRPr="006C5D9F">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lastRenderedPageBreak/>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4"/>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00427BE0">
        <w:rPr>
          <w:rFonts w:ascii="GHEA Grapalat" w:hAnsi="GHEA Grapalat" w:cs="Sylfaen"/>
          <w:lang w:val="es-ES"/>
        </w:rPr>
        <w:t>դեպքում «</w:t>
      </w:r>
      <w:r w:rsidRPr="00F40755">
        <w:rPr>
          <w:rFonts w:ascii="GHEA Grapalat" w:hAnsi="GHEA Grapalat" w:cs="Sylfaen"/>
          <w:lang w:val="es-ES"/>
        </w:rPr>
        <w:t xml:space="preserve"> </w:t>
      </w:r>
      <w:r w:rsidR="00427BE0">
        <w:rPr>
          <w:rFonts w:ascii="GHEA Grapalat" w:hAnsi="GHEA Grapalat" w:cs="Sylfaen"/>
          <w:lang w:val="es-ES"/>
        </w:rPr>
        <w:t>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w:t>
      </w:r>
      <w:r w:rsidR="00D42D0A">
        <w:rPr>
          <w:rFonts w:ascii="GHEA Grapalat" w:hAnsi="GHEA Grapalat" w:cs="Sylfaen"/>
          <w:sz w:val="20"/>
          <w:lang w:val="hy-AM"/>
        </w:rPr>
        <w:lastRenderedPageBreak/>
        <w:t xml:space="preserve">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2E10FA" w:rsidRPr="005E1F72" w:rsidRDefault="00030D40" w:rsidP="002E10FA">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2E10FA" w:rsidRPr="005E1F72">
        <w:rPr>
          <w:rFonts w:ascii="GHEA Grapalat" w:hAnsi="GHEA Grapalat" w:cs="Sylfaen"/>
          <w:sz w:val="20"/>
          <w:lang w:val="ru-RU"/>
        </w:rPr>
        <w:t>Ընտրված</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մասնակցի</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հետ</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պայմանագիր</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կնքվում</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է</w:t>
      </w:r>
      <w:r w:rsidR="000A55D7">
        <w:rPr>
          <w:rFonts w:ascii="GHEA Grapalat" w:hAnsi="GHEA Grapalat" w:cs="Sylfaen"/>
          <w:sz w:val="20"/>
          <w:lang w:val="af-ZA"/>
        </w:rPr>
        <w:t>,</w:t>
      </w:r>
      <w:r w:rsidR="002E10FA" w:rsidRPr="005E1F72">
        <w:rPr>
          <w:rFonts w:ascii="GHEA Grapalat" w:hAnsi="GHEA Grapalat" w:cs="Sylfaen"/>
          <w:sz w:val="20"/>
          <w:lang w:val="ru-RU"/>
        </w:rPr>
        <w:t>եթե</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վերջինս</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ներկայացնում</w:t>
      </w:r>
      <w:r w:rsidR="002E10FA" w:rsidRPr="005E1F72">
        <w:rPr>
          <w:rFonts w:ascii="GHEA Grapalat" w:hAnsi="GHEA Grapalat" w:cs="Sylfaen"/>
          <w:sz w:val="20"/>
          <w:lang w:val="af-ZA"/>
        </w:rPr>
        <w:t xml:space="preserve"> </w:t>
      </w:r>
      <w:r w:rsidR="002E10FA" w:rsidRPr="005E1F72">
        <w:rPr>
          <w:rFonts w:ascii="GHEA Grapalat" w:hAnsi="GHEA Grapalat" w:cs="Sylfaen"/>
          <w:sz w:val="20"/>
          <w:lang w:val="ru-RU"/>
        </w:rPr>
        <w:t>է</w:t>
      </w:r>
      <w:r w:rsidR="002E10FA" w:rsidRPr="005E1F72">
        <w:rPr>
          <w:rFonts w:ascii="GHEA Grapalat" w:hAnsi="GHEA Grapalat" w:cs="Sylfaen"/>
          <w:sz w:val="20"/>
          <w:lang w:val="af-ZA"/>
        </w:rPr>
        <w:t xml:space="preserve"> </w:t>
      </w:r>
      <w:r w:rsidR="002E10FA">
        <w:rPr>
          <w:rFonts w:ascii="GHEA Grapalat" w:hAnsi="GHEA Grapalat" w:cs="Sylfaen"/>
          <w:sz w:val="20"/>
          <w:lang w:val="hy-AM"/>
        </w:rPr>
        <w:t>որակավորման և</w:t>
      </w:r>
      <w:r w:rsidR="002E10FA" w:rsidRPr="00972668">
        <w:rPr>
          <w:rFonts w:ascii="GHEA Grapalat" w:hAnsi="GHEA Grapalat" w:cs="Sylfaen"/>
          <w:sz w:val="20"/>
          <w:lang w:val="af-ZA"/>
        </w:rPr>
        <w:t xml:space="preserve"> </w:t>
      </w:r>
      <w:r w:rsidR="002E10FA" w:rsidRPr="005E1F72">
        <w:rPr>
          <w:rFonts w:ascii="GHEA Grapalat" w:hAnsi="GHEA Grapalat" w:cs="Sylfaen"/>
          <w:sz w:val="20"/>
          <w:lang w:val="ru-RU"/>
        </w:rPr>
        <w:t>պայմանագրի</w:t>
      </w:r>
      <w:r w:rsidR="002E10FA">
        <w:rPr>
          <w:rFonts w:ascii="GHEA Grapalat" w:hAnsi="GHEA Grapalat" w:cs="Sylfaen"/>
          <w:sz w:val="20"/>
          <w:lang w:val="hy-AM"/>
        </w:rPr>
        <w:t xml:space="preserve"> </w:t>
      </w:r>
      <w:r w:rsidR="002E10FA" w:rsidRPr="005E1F72">
        <w:rPr>
          <w:rFonts w:ascii="GHEA Grapalat" w:hAnsi="GHEA Grapalat" w:cs="Sylfaen"/>
          <w:sz w:val="20"/>
          <w:lang w:val="ru-RU"/>
        </w:rPr>
        <w:t>ապահովում</w:t>
      </w:r>
      <w:r w:rsidR="002E10FA">
        <w:rPr>
          <w:rFonts w:ascii="GHEA Grapalat" w:hAnsi="GHEA Grapalat" w:cs="Sylfaen"/>
          <w:sz w:val="20"/>
          <w:lang w:val="hy-AM"/>
        </w:rPr>
        <w:t>ներ</w:t>
      </w:r>
      <w:r w:rsidR="002E10FA">
        <w:rPr>
          <w:rFonts w:ascii="GHEA Grapalat" w:hAnsi="GHEA Grapalat" w:cs="Sylfaen"/>
          <w:sz w:val="20"/>
        </w:rPr>
        <w:t>ը</w:t>
      </w:r>
      <w:r w:rsidR="002E10FA" w:rsidRPr="005E1F72">
        <w:rPr>
          <w:rFonts w:ascii="GHEA Grapalat" w:hAnsi="GHEA Grapalat" w:cs="Sylfaen"/>
          <w:sz w:val="20"/>
          <w:lang w:val="ru-RU"/>
        </w:rPr>
        <w:t>։</w:t>
      </w:r>
    </w:p>
    <w:p w:rsidR="00BA7FAD" w:rsidRPr="00A71D81" w:rsidRDefault="000A55D7" w:rsidP="000A55D7">
      <w:pPr>
        <w:jc w:val="both"/>
        <w:rPr>
          <w:rFonts w:ascii="GHEA Grapalat" w:hAnsi="GHEA Grapalat" w:cs="Arial"/>
          <w:sz w:val="20"/>
          <w:lang w:val="hy-AM"/>
        </w:rPr>
      </w:pPr>
      <w:r>
        <w:rPr>
          <w:rFonts w:ascii="GHEA Grapalat" w:hAnsi="GHEA Grapalat" w:cs="Sylfaen"/>
          <w:sz w:val="20"/>
          <w:lang w:val="af-ZA"/>
        </w:rPr>
        <w:t xml:space="preserve">  </w:t>
      </w:r>
      <w:r w:rsidR="00AD6D6A"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w:t>
      </w:r>
      <w:r w:rsidR="005A72DB" w:rsidRPr="00A71D81">
        <w:rPr>
          <w:rFonts w:ascii="GHEA Grapalat" w:hAnsi="GHEA Grapalat" w:cs="Sylfaen"/>
          <w:sz w:val="20"/>
          <w:lang w:val="af-ZA"/>
        </w:rPr>
        <w:t>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af6"/>
          <w:rFonts w:ascii="GHEA Grapalat" w:hAnsi="GHEA Grapalat" w:cs="Arial"/>
          <w:sz w:val="20"/>
        </w:rPr>
        <w:footnoteReference w:id="5"/>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0A55D7">
        <w:rPr>
          <w:rFonts w:ascii="GHEA Grapalat" w:hAnsi="GHEA Grapalat" w:cs="Arial"/>
          <w:sz w:val="20"/>
          <w:lang w:val="hy-AM"/>
        </w:rPr>
        <w:t>:</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CF12EE" w:rsidRPr="00404468" w:rsidRDefault="00CF12EE" w:rsidP="0063370F">
      <w:pPr>
        <w:jc w:val="both"/>
        <w:rPr>
          <w:rFonts w:ascii="GHEA Grapalat" w:hAnsi="GHEA Grapalat" w:cs="Arial"/>
          <w:color w:val="FFFFFF"/>
          <w:sz w:val="20"/>
          <w:lang w:val="hy-AM"/>
        </w:rPr>
      </w:pP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63370F" w:rsidRPr="0063370F">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af6"/>
          <w:rFonts w:ascii="GHEA Grapalat" w:hAnsi="GHEA Grapalat" w:cs="Sylfaen"/>
          <w:color w:val="FFFFFF"/>
          <w:sz w:val="20"/>
        </w:rPr>
        <w:footnoteReference w:id="6"/>
      </w:r>
      <w:r w:rsidR="00FF0FE2" w:rsidRPr="00A71D81">
        <w:rPr>
          <w:rFonts w:ascii="GHEA Grapalat" w:hAnsi="GHEA Grapalat" w:cs="Sylfaen"/>
          <w:sz w:val="20"/>
          <w:lang w:val="hy-AM"/>
        </w:rPr>
        <w:t>:</w:t>
      </w:r>
      <w:r w:rsidR="004B7C30" w:rsidRPr="00A71D81">
        <w:rPr>
          <w:rFonts w:ascii="GHEA Grapalat" w:hAnsi="GHEA Grapalat" w:cs="Sylfaen"/>
          <w:sz w:val="20"/>
          <w:vertAlign w:val="superscript"/>
          <w:lang w:val="af-ZA"/>
        </w:rPr>
        <w:t>14</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C05C90" w:rsidP="00EF3662">
      <w:pPr>
        <w:pStyle w:val="aa"/>
        <w:ind w:right="-7"/>
        <w:jc w:val="center"/>
        <w:rPr>
          <w:rFonts w:ascii="GHEA Grapalat" w:hAnsi="GHEA Grapalat"/>
          <w:b/>
          <w:szCs w:val="22"/>
          <w:lang w:val="af-ZA"/>
        </w:rPr>
      </w:pPr>
      <w:r>
        <w:rPr>
          <w:rFonts w:ascii="Sylfaen" w:hAnsi="Sylfaen" w:cs="Sylfaen"/>
          <w:b/>
          <w:szCs w:val="22"/>
          <w:lang w:val="af-ZA"/>
        </w:rPr>
        <w:t xml:space="preserve">ԳՆԱՆՇՄԱՆ ՀԱՐՑՄԱՆ </w:t>
      </w:r>
      <w:r w:rsidRPr="00AE2768">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7"/>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af6"/>
          <w:rFonts w:ascii="GHEA Grapalat" w:hAnsi="GHEA Grapalat"/>
          <w:color w:val="FFFFFF"/>
          <w:sz w:val="20"/>
          <w:lang w:val="hy-AM"/>
        </w:rPr>
        <w:footnoteReference w:id="8"/>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rsidR="00B2572B" w:rsidRPr="00A71D81" w:rsidRDefault="00B2572B" w:rsidP="00EF3662">
      <w:pPr>
        <w:pStyle w:val="31"/>
        <w:spacing w:line="240" w:lineRule="auto"/>
        <w:jc w:val="right"/>
        <w:rPr>
          <w:rFonts w:ascii="GHEA Grapalat" w:hAnsi="GHEA Grapalat" w:cs="Arial"/>
          <w:b/>
          <w:lang w:val="es-ES"/>
        </w:rPr>
      </w:pPr>
      <w:r w:rsidRPr="00053598">
        <w:rPr>
          <w:rFonts w:ascii="Sylfaen" w:hAnsi="Sylfaen"/>
          <w:sz w:val="24"/>
          <w:szCs w:val="24"/>
          <w:lang w:val="af-ZA"/>
        </w:rPr>
        <w:t>«</w:t>
      </w:r>
      <w:r w:rsidR="00C05C90" w:rsidRPr="00053598">
        <w:rPr>
          <w:rFonts w:ascii="Sylfaen" w:hAnsi="Sylfaen"/>
          <w:i/>
          <w:sz w:val="24"/>
          <w:szCs w:val="24"/>
          <w:lang w:val="es-ES"/>
        </w:rPr>
        <w:t xml:space="preserve"> </w:t>
      </w:r>
      <w:r w:rsidR="00290BAE">
        <w:rPr>
          <w:rFonts w:ascii="Sylfaen" w:hAnsi="Sylfaen"/>
          <w:i/>
          <w:sz w:val="24"/>
          <w:szCs w:val="24"/>
        </w:rPr>
        <w:t>ԳՀՄ</w:t>
      </w:r>
      <w:r w:rsidR="00290BAE" w:rsidRPr="00EE6AC9">
        <w:rPr>
          <w:rFonts w:ascii="Sylfaen" w:hAnsi="Sylfaen"/>
          <w:i/>
          <w:sz w:val="24"/>
          <w:szCs w:val="24"/>
          <w:lang w:val="es-ES"/>
        </w:rPr>
        <w:t>-</w:t>
      </w:r>
      <w:r w:rsidR="00290BAE">
        <w:rPr>
          <w:rFonts w:ascii="Sylfaen" w:hAnsi="Sylfaen"/>
          <w:i/>
          <w:sz w:val="24"/>
          <w:szCs w:val="24"/>
        </w:rPr>
        <w:t>ԳՀԱՊՁԲ</w:t>
      </w:r>
      <w:r w:rsidR="00290BAE" w:rsidRPr="00EE6AC9">
        <w:rPr>
          <w:rFonts w:ascii="Sylfaen" w:hAnsi="Sylfaen"/>
          <w:i/>
          <w:sz w:val="24"/>
          <w:szCs w:val="24"/>
          <w:lang w:val="es-ES"/>
        </w:rPr>
        <w:t>-22/02</w:t>
      </w:r>
      <w:r w:rsidRPr="00053598">
        <w:rPr>
          <w:rFonts w:ascii="Sylfaen" w:hAnsi="Sylfaen"/>
          <w:sz w:val="24"/>
          <w:szCs w:val="24"/>
          <w:lang w:val="af-ZA"/>
        </w:rPr>
        <w:t>»</w:t>
      </w:r>
      <w:r w:rsidRPr="00053598">
        <w:rPr>
          <w:rFonts w:ascii="Sylfaen" w:hAnsi="Sylfaen"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rsidR="00B2572B" w:rsidRPr="00A71D81" w:rsidRDefault="00C05C90"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B2572B" w:rsidRPr="00A71D81" w:rsidRDefault="00D80C2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 հրավերին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w:t>
      </w:r>
      <w:r w:rsidR="00C05C90">
        <w:rPr>
          <w:rFonts w:ascii="GHEA Grapalat" w:hAnsi="GHEA Grapalat" w:cs="Sylfaen"/>
          <w:sz w:val="20"/>
          <w:szCs w:val="20"/>
          <w:lang w:val="es-ES"/>
        </w:rPr>
        <w:t>ց</w:t>
      </w:r>
      <w:r w:rsidRPr="00C05C90">
        <w:rPr>
          <w:rFonts w:ascii="GHEA Grapalat" w:hAnsi="GHEA Grapalat" w:cs="Sylfaen"/>
          <w:sz w:val="20"/>
          <w:szCs w:val="20"/>
          <w:lang w:val="es-ES"/>
        </w:rPr>
        <w:t>«</w:t>
      </w:r>
      <w:r w:rsidR="00290BAE">
        <w:rPr>
          <w:rFonts w:ascii="GHEA Grapalat" w:hAnsi="GHEA Grapalat" w:cs="Sylfaen"/>
          <w:sz w:val="20"/>
          <w:szCs w:val="20"/>
          <w:lang w:val="es-ES"/>
        </w:rPr>
        <w:t>ԳՀՄ-ԳՀԱՊՁԲ-22/02</w:t>
      </w:r>
      <w:r w:rsidRPr="00C05C90">
        <w:rPr>
          <w:rFonts w:ascii="GHEA Grapalat" w:hAnsi="GHEA Grapalat" w:cs="Sylfaen"/>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rsidR="00B2572B" w:rsidRPr="00A71D81" w:rsidRDefault="00D80C21"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հարցման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բավարարում է </w:t>
      </w:r>
      <w:r w:rsidR="00053598" w:rsidRPr="00C05C90">
        <w:rPr>
          <w:rFonts w:ascii="GHEA Grapalat" w:hAnsi="GHEA Grapalat" w:cs="Sylfaen"/>
          <w:sz w:val="20"/>
          <w:szCs w:val="20"/>
          <w:lang w:val="es-ES"/>
        </w:rPr>
        <w:t>«</w:t>
      </w:r>
      <w:r w:rsidR="00290BAE">
        <w:rPr>
          <w:rFonts w:ascii="GHEA Grapalat" w:hAnsi="GHEA Grapalat" w:cs="Sylfaen"/>
          <w:sz w:val="20"/>
          <w:szCs w:val="20"/>
          <w:lang w:val="es-ES"/>
        </w:rPr>
        <w:t>ԳՀՄ-ԳՀԱՊՁԲ-22/02</w:t>
      </w:r>
      <w:r w:rsidR="00C67C0A" w:rsidRPr="00C05C90">
        <w:rPr>
          <w:rFonts w:ascii="GHEA Grapalat" w:hAnsi="GHEA Grapalat" w:cs="Sylfaen"/>
          <w:sz w:val="20"/>
          <w:szCs w:val="20"/>
          <w:lang w:val="es-ES"/>
        </w:rPr>
        <w:t>»</w:t>
      </w:r>
      <w:r w:rsidR="00C67C0A" w:rsidRPr="00A71D81">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D80C2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af6"/>
          <w:rFonts w:ascii="GHEA Grapalat" w:hAnsi="GHEA Grapalat" w:cs="Sylfaen"/>
          <w:sz w:val="20"/>
          <w:lang w:val="hy-AM"/>
        </w:rPr>
        <w:footnoteReference w:id="9"/>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053598" w:rsidRPr="00C05C90">
        <w:rPr>
          <w:rFonts w:ascii="GHEA Grapalat" w:hAnsi="GHEA Grapalat" w:cs="Sylfaen"/>
          <w:sz w:val="20"/>
          <w:szCs w:val="20"/>
          <w:lang w:val="es-ES"/>
        </w:rPr>
        <w:t>«</w:t>
      </w:r>
      <w:r w:rsidR="00290BAE">
        <w:rPr>
          <w:rFonts w:ascii="GHEA Grapalat" w:hAnsi="GHEA Grapalat" w:cs="Sylfaen"/>
          <w:sz w:val="20"/>
          <w:szCs w:val="20"/>
          <w:lang w:val="es-ES"/>
        </w:rPr>
        <w:t>ԳՀՄ-ԳՀԱՊՁԲ-22/02</w:t>
      </w:r>
      <w:r w:rsidR="00053598" w:rsidRPr="00C05C90">
        <w:rPr>
          <w:rFonts w:ascii="GHEA Grapalat" w:hAnsi="GHEA Grapalat" w:cs="Sylfaen"/>
          <w:sz w:val="20"/>
          <w:szCs w:val="20"/>
          <w:lang w:val="es-ES"/>
        </w:rPr>
        <w:t>»</w:t>
      </w:r>
      <w:r w:rsidR="00053598" w:rsidRPr="00A71D81">
        <w:rPr>
          <w:rFonts w:ascii="GHEA Grapalat" w:hAnsi="GHEA Grapalat"/>
          <w:sz w:val="20"/>
          <w:szCs w:val="20"/>
          <w:lang w:val="es-ES"/>
        </w:rPr>
        <w:t xml:space="preserve"> </w:t>
      </w:r>
      <w:r w:rsidR="006C3873" w:rsidRPr="00A71D81">
        <w:rPr>
          <w:rFonts w:ascii="GHEA Grapalat" w:hAnsi="GHEA Grapalat" w:cs="Arial"/>
          <w:sz w:val="20"/>
          <w:szCs w:val="20"/>
          <w:lang w:val="es-ES"/>
        </w:rPr>
        <w:t xml:space="preserve">ծածկագրով </w:t>
      </w:r>
      <w:r w:rsidR="00C67C0A">
        <w:rPr>
          <w:rFonts w:ascii="GHEA Grapalat" w:hAnsi="GHEA Grapalat" w:cs="Arial"/>
          <w:sz w:val="20"/>
          <w:szCs w:val="20"/>
          <w:lang w:val="es-ES"/>
        </w:rPr>
        <w:t>գնանշման հարցման</w:t>
      </w:r>
      <w:r w:rsidR="006C3873" w:rsidRPr="00A71D81">
        <w:rPr>
          <w:rFonts w:ascii="GHEA Grapalat" w:hAnsi="GHEA Grapalat" w:cs="Arial"/>
          <w:sz w:val="20"/>
          <w:szCs w:val="20"/>
          <w:lang w:val="es-ES"/>
        </w:rPr>
        <w:t xml:space="preserve"> մրցույթին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lastRenderedPageBreak/>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CE3A99" w:rsidRPr="00DA5FF7" w:rsidRDefault="00B2572B" w:rsidP="00DA5FF7">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10"/>
      </w:r>
      <w:r w:rsidRPr="00A71D81">
        <w:rPr>
          <w:rFonts w:ascii="GHEA Grapalat" w:hAnsi="GHEA Grapalat" w:cs="Arial"/>
          <w:sz w:val="20"/>
          <w:lang w:val="hy-AM"/>
        </w:rPr>
        <w:tab/>
      </w:r>
      <w:r w:rsidR="00CE3A99" w:rsidRPr="00A71D81">
        <w:rPr>
          <w:rFonts w:ascii="GHEA Grapalat" w:hAnsi="GHEA Grapalat" w:cs="Sylfaen"/>
          <w:b/>
          <w:lang w:val="hy-AM"/>
        </w:rPr>
        <w:br w:type="page"/>
      </w:r>
      <w:r w:rsidR="00CE3A99"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0B1088" w:rsidRPr="00A71D81" w:rsidRDefault="00053598" w:rsidP="000B1088">
      <w:pPr>
        <w:pStyle w:val="31"/>
        <w:spacing w:line="240" w:lineRule="auto"/>
        <w:jc w:val="right"/>
        <w:rPr>
          <w:rFonts w:ascii="GHEA Grapalat" w:hAnsi="GHEA Grapalat" w:cs="Arial"/>
          <w:b/>
          <w:lang w:val="hy-AM"/>
        </w:rPr>
      </w:pPr>
      <w:r w:rsidRPr="00053598">
        <w:rPr>
          <w:rFonts w:ascii="GHEA Grapalat" w:hAnsi="GHEA Grapalat" w:cs="Sylfaen"/>
          <w:b/>
          <w:lang w:val="es-ES"/>
        </w:rPr>
        <w:t>«</w:t>
      </w:r>
      <w:r w:rsidR="00290BAE">
        <w:rPr>
          <w:rFonts w:ascii="GHEA Grapalat" w:hAnsi="GHEA Grapalat" w:cs="Sylfaen"/>
          <w:b/>
          <w:lang w:val="es-ES"/>
        </w:rPr>
        <w:t>ԳՀՄ-ԳՀԱՊՁԲ-22/02</w:t>
      </w:r>
      <w:r w:rsidRPr="00053598">
        <w:rPr>
          <w:rFonts w:ascii="GHEA Grapalat" w:hAnsi="GHEA Grapalat" w:cs="Sylfaen"/>
          <w:b/>
          <w:lang w:val="es-ES"/>
        </w:rPr>
        <w:t>»</w:t>
      </w:r>
      <w:r w:rsidRPr="00A71D81">
        <w:rPr>
          <w:rFonts w:ascii="GHEA Grapalat" w:hAnsi="GHEA Grapalat"/>
          <w:lang w:val="es-ES"/>
        </w:rPr>
        <w:t xml:space="preserve"> </w:t>
      </w:r>
      <w:r w:rsidR="000B1088" w:rsidRPr="00A71D81">
        <w:rPr>
          <w:rFonts w:ascii="GHEA Grapalat" w:hAnsi="GHEA Grapalat" w:cs="Sylfaen"/>
          <w:b/>
          <w:lang w:val="hy-AM"/>
        </w:rPr>
        <w:t>ծա</w:t>
      </w:r>
      <w:r w:rsidR="000B1088" w:rsidRPr="00C67C0A">
        <w:rPr>
          <w:rFonts w:ascii="GHEA Grapalat" w:hAnsi="GHEA Grapalat" w:cs="Sylfaen"/>
          <w:lang w:val="hy-AM"/>
        </w:rPr>
        <w:t>ծկագ</w:t>
      </w:r>
      <w:r w:rsidR="000B1088" w:rsidRPr="00A71D81">
        <w:rPr>
          <w:rFonts w:ascii="GHEA Grapalat" w:hAnsi="GHEA Grapalat" w:cs="Sylfaen"/>
          <w:b/>
          <w:lang w:val="hy-AM"/>
        </w:rPr>
        <w:t>րով</w:t>
      </w:r>
    </w:p>
    <w:p w:rsidR="000B1088" w:rsidRPr="00A71D81" w:rsidRDefault="00C67C0A" w:rsidP="000B1088">
      <w:pPr>
        <w:pStyle w:val="31"/>
        <w:spacing w:line="240" w:lineRule="auto"/>
        <w:jc w:val="right"/>
        <w:rPr>
          <w:rFonts w:ascii="GHEA Grapalat" w:hAnsi="GHEA Grapalat" w:cs="Arial"/>
          <w:b/>
          <w:lang w:val="hy-AM"/>
        </w:rPr>
      </w:pPr>
      <w:r w:rsidRPr="00C67C0A">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053598" w:rsidRPr="00C05C90">
        <w:rPr>
          <w:rFonts w:ascii="GHEA Grapalat" w:hAnsi="GHEA Grapalat" w:cs="Sylfaen"/>
          <w:sz w:val="20"/>
          <w:szCs w:val="20"/>
          <w:lang w:val="es-ES"/>
        </w:rPr>
        <w:t>«</w:t>
      </w:r>
      <w:r w:rsidR="00290BAE">
        <w:rPr>
          <w:rFonts w:ascii="GHEA Grapalat" w:hAnsi="GHEA Grapalat" w:cs="Sylfaen"/>
          <w:sz w:val="20"/>
          <w:szCs w:val="20"/>
          <w:lang w:val="es-ES"/>
        </w:rPr>
        <w:t>ԳՀՄ-ԳՀԱՊՁԲ-22/02</w:t>
      </w:r>
      <w:r w:rsidR="00053598" w:rsidRPr="00C05C90">
        <w:rPr>
          <w:rFonts w:ascii="GHEA Grapalat" w:hAnsi="GHEA Grapalat" w:cs="Sylfaen"/>
          <w:sz w:val="20"/>
          <w:szCs w:val="20"/>
          <w:lang w:val="es-ES"/>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DA5FF7" w:rsidP="000B1088">
      <w:pPr>
        <w:jc w:val="both"/>
        <w:rPr>
          <w:rFonts w:ascii="GHEA Grapalat" w:hAnsi="GHEA Grapalat"/>
          <w:lang w:val="hy-AM"/>
        </w:rPr>
      </w:pPr>
      <w:r>
        <w:rPr>
          <w:rFonts w:ascii="GHEA Grapalat" w:hAnsi="GHEA Grapalat" w:cs="Arial"/>
          <w:sz w:val="20"/>
          <w:szCs w:val="20"/>
          <w:lang w:val="es-ES"/>
        </w:rPr>
        <w:t>ծածկագրով գնանշման հարցման</w:t>
      </w:r>
      <w:r w:rsidR="000B1088"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BF1194" w:rsidRPr="00A71D81" w:rsidRDefault="00053598" w:rsidP="00BF1194">
      <w:pPr>
        <w:pStyle w:val="31"/>
        <w:spacing w:line="240" w:lineRule="auto"/>
        <w:jc w:val="right"/>
        <w:rPr>
          <w:rFonts w:ascii="GHEA Grapalat" w:hAnsi="GHEA Grapalat" w:cs="Arial"/>
          <w:b/>
          <w:lang w:val="hy-AM"/>
        </w:rPr>
      </w:pPr>
      <w:r w:rsidRPr="00C05C90">
        <w:rPr>
          <w:rFonts w:ascii="GHEA Grapalat" w:hAnsi="GHEA Grapalat" w:cs="Sylfaen"/>
          <w:lang w:val="es-ES"/>
        </w:rPr>
        <w:t>«</w:t>
      </w:r>
      <w:r w:rsidR="00290BAE">
        <w:rPr>
          <w:rFonts w:ascii="GHEA Grapalat" w:hAnsi="GHEA Grapalat" w:cs="Sylfaen"/>
          <w:lang w:val="es-ES"/>
        </w:rPr>
        <w:t>ԳՀՄ-ԳՀԱՊՁԲ-22/02</w:t>
      </w:r>
      <w:r w:rsidRPr="00C05C90">
        <w:rPr>
          <w:rFonts w:ascii="GHEA Grapalat" w:hAnsi="GHEA Grapalat" w:cs="Sylfaen"/>
          <w:lang w:val="es-ES"/>
        </w:rPr>
        <w:t>»</w:t>
      </w:r>
      <w:r w:rsidRPr="00A71D81">
        <w:rPr>
          <w:rFonts w:ascii="GHEA Grapalat" w:hAnsi="GHEA Grapalat"/>
          <w:lang w:val="es-ES"/>
        </w:rPr>
        <w:t xml:space="preserve"> </w:t>
      </w:r>
      <w:r w:rsidR="00BF1194" w:rsidRPr="00A71D81">
        <w:rPr>
          <w:rFonts w:ascii="GHEA Grapalat" w:hAnsi="GHEA Grapalat" w:cs="Sylfaen"/>
          <w:b/>
          <w:lang w:val="hy-AM"/>
        </w:rPr>
        <w:t>ծածկագրով</w:t>
      </w:r>
    </w:p>
    <w:p w:rsidR="00BF1194" w:rsidRPr="00A71D81" w:rsidRDefault="00C67C0A" w:rsidP="00BF1194">
      <w:pPr>
        <w:pStyle w:val="31"/>
        <w:spacing w:line="240" w:lineRule="auto"/>
        <w:jc w:val="right"/>
        <w:rPr>
          <w:rFonts w:ascii="GHEA Grapalat" w:hAnsi="GHEA Grapalat" w:cs="Arial"/>
          <w:b/>
          <w:lang w:val="hy-AM"/>
        </w:rPr>
      </w:pPr>
      <w:r w:rsidRPr="00C67C0A">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Հայտարարագիրը ներկայացնող անձի </w:t>
            </w:r>
            <w:r w:rsidRPr="00A71D81">
              <w:rPr>
                <w:rFonts w:ascii="GHEA Grapalat" w:eastAsia="GHEA Grapalat" w:hAnsi="GHEA Grapalat" w:cs="GHEA Grapalat"/>
                <w:color w:val="000000"/>
              </w:rPr>
              <w:lastRenderedPageBreak/>
              <w:t>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lastRenderedPageBreak/>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Default="00BF1194" w:rsidP="00BF1194">
      <w:pPr>
        <w:spacing w:line="360" w:lineRule="auto"/>
        <w:jc w:val="center"/>
        <w:rPr>
          <w:rFonts w:ascii="GHEA Grapalat" w:eastAsia="GHEA Grapalat" w:hAnsi="GHEA Grapalat" w:cs="GHEA Grapalat"/>
          <w:b/>
        </w:rPr>
      </w:pPr>
    </w:p>
    <w:p w:rsidR="006A3DB7" w:rsidRDefault="006A3DB7" w:rsidP="00BF1194">
      <w:pPr>
        <w:spacing w:line="360" w:lineRule="auto"/>
        <w:jc w:val="center"/>
        <w:rPr>
          <w:rFonts w:ascii="GHEA Grapalat" w:eastAsia="GHEA Grapalat" w:hAnsi="GHEA Grapalat" w:cs="GHEA Grapalat"/>
          <w:b/>
        </w:rPr>
      </w:pPr>
    </w:p>
    <w:p w:rsidR="006A3DB7" w:rsidRPr="00A71D81" w:rsidRDefault="006A3DB7"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w:t>
      </w:r>
      <w:r w:rsidRPr="00A71D81">
        <w:rPr>
          <w:rFonts w:ascii="GHEA Grapalat" w:eastAsia="GHEA Grapalat" w:hAnsi="GHEA Grapalat" w:cs="GHEA Grapalat"/>
        </w:rPr>
        <w:lastRenderedPageBreak/>
        <w:t>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w:t>
      </w:r>
      <w:r w:rsidRPr="00A71D81">
        <w:rPr>
          <w:rFonts w:ascii="GHEA Grapalat" w:eastAsia="GHEA Grapalat" w:hAnsi="GHEA Grapalat" w:cs="GHEA Grapalat"/>
        </w:rPr>
        <w:lastRenderedPageBreak/>
        <w:t>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w:t>
      </w:r>
      <w:r w:rsidRPr="00A71D81">
        <w:rPr>
          <w:rFonts w:ascii="GHEA Grapalat" w:eastAsia="GHEA Grapalat" w:hAnsi="GHEA Grapalat" w:cs="GHEA Grapalat"/>
        </w:rPr>
        <w:lastRenderedPageBreak/>
        <w:t>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B2572B" w:rsidRPr="00A71D81" w:rsidRDefault="00053598" w:rsidP="00EF3662">
      <w:pPr>
        <w:pStyle w:val="31"/>
        <w:spacing w:line="240" w:lineRule="auto"/>
        <w:jc w:val="right"/>
        <w:rPr>
          <w:rFonts w:ascii="GHEA Grapalat" w:hAnsi="GHEA Grapalat" w:cs="Arial"/>
          <w:b/>
          <w:lang w:val="hy-AM"/>
        </w:rPr>
      </w:pPr>
      <w:r w:rsidRPr="00C05C90">
        <w:rPr>
          <w:rFonts w:ascii="GHEA Grapalat" w:hAnsi="GHEA Grapalat" w:cs="Sylfaen"/>
          <w:lang w:val="es-ES"/>
        </w:rPr>
        <w:t>«</w:t>
      </w:r>
      <w:r w:rsidR="00290BAE">
        <w:rPr>
          <w:rFonts w:ascii="GHEA Grapalat" w:hAnsi="GHEA Grapalat" w:cs="Sylfaen"/>
          <w:lang w:val="es-ES"/>
        </w:rPr>
        <w:t>ԳՀՄ-ԳՀԱՊՁԲ-22/02</w:t>
      </w:r>
      <w:r w:rsidRPr="00C05C90">
        <w:rPr>
          <w:rFonts w:ascii="GHEA Grapalat" w:hAnsi="GHEA Grapalat" w:cs="Sylfaen"/>
          <w:lang w:val="es-ES"/>
        </w:rPr>
        <w:t>»</w:t>
      </w:r>
      <w:r w:rsidRPr="00A71D81">
        <w:rPr>
          <w:rFonts w:ascii="GHEA Grapalat" w:hAnsi="GHEA Grapalat"/>
          <w:lang w:val="es-ES"/>
        </w:rPr>
        <w:t xml:space="preserve"> </w:t>
      </w:r>
      <w:r w:rsidR="00B2572B" w:rsidRPr="00A71D81">
        <w:rPr>
          <w:rFonts w:ascii="GHEA Grapalat" w:hAnsi="GHEA Grapalat" w:cs="Sylfaen"/>
          <w:b/>
          <w:lang w:val="hy-AM"/>
        </w:rPr>
        <w:t>ծածկագրով</w:t>
      </w:r>
    </w:p>
    <w:p w:rsidR="00B2572B" w:rsidRPr="00A71D81" w:rsidRDefault="00C67C0A" w:rsidP="00EF3662">
      <w:pPr>
        <w:pStyle w:val="31"/>
        <w:spacing w:line="240" w:lineRule="auto"/>
        <w:jc w:val="right"/>
        <w:rPr>
          <w:rFonts w:ascii="GHEA Grapalat" w:hAnsi="GHEA Grapalat" w:cs="Arial"/>
          <w:b/>
          <w:lang w:val="hy-AM"/>
        </w:rPr>
      </w:pPr>
      <w:r w:rsidRPr="00C67C0A">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053598" w:rsidRPr="00C05C90">
        <w:rPr>
          <w:rFonts w:ascii="GHEA Grapalat" w:hAnsi="GHEA Grapalat" w:cs="Sylfaen"/>
          <w:sz w:val="20"/>
          <w:szCs w:val="20"/>
          <w:lang w:val="es-ES"/>
        </w:rPr>
        <w:t>«</w:t>
      </w:r>
      <w:r w:rsidR="00290BAE">
        <w:rPr>
          <w:rFonts w:ascii="GHEA Grapalat" w:hAnsi="GHEA Grapalat" w:cs="Sylfaen"/>
          <w:sz w:val="20"/>
          <w:szCs w:val="20"/>
          <w:lang w:val="es-ES"/>
        </w:rPr>
        <w:t>ԳՀՄ-ԳՀԱՊՁԲ-22/02</w:t>
      </w:r>
      <w:r w:rsidR="00053598" w:rsidRPr="00C05C90">
        <w:rPr>
          <w:rFonts w:ascii="GHEA Grapalat" w:hAnsi="GHEA Grapalat" w:cs="Sylfaen"/>
          <w:sz w:val="20"/>
          <w:szCs w:val="20"/>
          <w:lang w:val="es-ES"/>
        </w:rPr>
        <w:t>»</w:t>
      </w:r>
      <w:r w:rsidR="00053598" w:rsidRPr="00A71D81">
        <w:rPr>
          <w:rFonts w:ascii="GHEA Grapalat" w:hAnsi="GHEA Grapalat"/>
          <w:sz w:val="20"/>
          <w:szCs w:val="20"/>
          <w:lang w:val="es-ES"/>
        </w:rPr>
        <w:t xml:space="preserve"> </w:t>
      </w:r>
      <w:r w:rsidR="00053598">
        <w:rPr>
          <w:rFonts w:ascii="GHEA Grapalat" w:hAnsi="GHEA Grapalat"/>
          <w:sz w:val="20"/>
          <w:szCs w:val="20"/>
          <w:lang w:val="es-ES"/>
        </w:rPr>
        <w:t xml:space="preserve"> </w:t>
      </w:r>
      <w:r w:rsidRPr="00A71D81">
        <w:rPr>
          <w:rFonts w:ascii="GHEA Grapalat" w:hAnsi="GHEA Grapalat" w:cs="Arial"/>
          <w:sz w:val="20"/>
          <w:szCs w:val="20"/>
          <w:lang w:val="es-ES"/>
        </w:rPr>
        <w:t>ծածկագրով բաց մրցույթի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7560EB"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560EB"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7560EB"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7560EB"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11"/>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DA5FF7" w:rsidRPr="00404468" w:rsidRDefault="00DA5FF7" w:rsidP="00DA5FF7">
      <w:pPr>
        <w:pStyle w:val="31"/>
        <w:spacing w:line="240" w:lineRule="auto"/>
        <w:jc w:val="center"/>
        <w:rPr>
          <w:rFonts w:ascii="GHEA Grapalat" w:hAnsi="GHEA Grapalat" w:cs="Sylfaen"/>
          <w:b/>
          <w:lang w:val="hy-AM"/>
        </w:rPr>
      </w:pP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7862B1" w:rsidRPr="00A71D81" w:rsidRDefault="00053598" w:rsidP="007862B1">
      <w:pPr>
        <w:pStyle w:val="31"/>
        <w:spacing w:line="240" w:lineRule="auto"/>
        <w:jc w:val="right"/>
        <w:rPr>
          <w:rFonts w:ascii="GHEA Grapalat" w:hAnsi="GHEA Grapalat" w:cs="Arial"/>
          <w:b/>
          <w:lang w:val="hy-AM"/>
        </w:rPr>
      </w:pPr>
      <w:r w:rsidRPr="00C05C90">
        <w:rPr>
          <w:rFonts w:ascii="GHEA Grapalat" w:hAnsi="GHEA Grapalat" w:cs="Sylfaen"/>
          <w:lang w:val="es-ES"/>
        </w:rPr>
        <w:t>«</w:t>
      </w:r>
      <w:r w:rsidR="00290BAE">
        <w:rPr>
          <w:rFonts w:ascii="GHEA Grapalat" w:hAnsi="GHEA Grapalat" w:cs="Sylfaen"/>
          <w:lang w:val="es-ES"/>
        </w:rPr>
        <w:t>ԳՀՄ-ԳՀԱՊՁԲ-22/02</w:t>
      </w:r>
      <w:r w:rsidRPr="00C05C90">
        <w:rPr>
          <w:rFonts w:ascii="GHEA Grapalat" w:hAnsi="GHEA Grapalat" w:cs="Sylfaen"/>
          <w:lang w:val="es-ES"/>
        </w:rPr>
        <w:t>»</w:t>
      </w:r>
      <w:r>
        <w:rPr>
          <w:rFonts w:ascii="GHEA Grapalat" w:hAnsi="GHEA Grapalat" w:cs="Sylfaen"/>
          <w:lang w:val="es-ES"/>
        </w:rPr>
        <w:t xml:space="preserve"> </w:t>
      </w:r>
      <w:r w:rsidR="007862B1" w:rsidRPr="00A71D81">
        <w:rPr>
          <w:rFonts w:ascii="GHEA Grapalat" w:hAnsi="GHEA Grapalat" w:cs="Sylfaen"/>
          <w:b/>
          <w:lang w:val="hy-AM"/>
        </w:rPr>
        <w:t>ծածկագրով</w:t>
      </w:r>
    </w:p>
    <w:p w:rsidR="007862B1" w:rsidRPr="00A71D81" w:rsidRDefault="00C67C0A" w:rsidP="007862B1">
      <w:pPr>
        <w:pStyle w:val="31"/>
        <w:spacing w:line="240" w:lineRule="auto"/>
        <w:jc w:val="right"/>
        <w:rPr>
          <w:rFonts w:ascii="GHEA Grapalat" w:hAnsi="GHEA Grapalat" w:cs="Sylfaen"/>
          <w:b/>
          <w:lang w:val="hy-AM"/>
        </w:rPr>
      </w:pPr>
      <w:r w:rsidRPr="00C67C0A">
        <w:rPr>
          <w:rFonts w:ascii="GHEA Grapalat" w:hAnsi="GHEA Grapalat" w:cs="Sylfaen"/>
          <w:b/>
          <w:lang w:val="hy-AM"/>
        </w:rPr>
        <w:t xml:space="preserve">գնանշման հարցման </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Ընկերությունը մասնակցում է</w:t>
      </w:r>
      <w:r w:rsidR="00293DF9">
        <w:rPr>
          <w:rFonts w:ascii="GHEA Grapalat" w:hAnsi="GHEA Grapalat" w:cs="GHEA Grapalat"/>
          <w:sz w:val="20"/>
          <w:szCs w:val="20"/>
          <w:lang w:val="pt-BR"/>
        </w:rPr>
        <w:t xml:space="preserve"> Վեդի քաղաքի թիվ 3</w:t>
      </w:r>
      <w:r w:rsidR="00C67C0A">
        <w:rPr>
          <w:rFonts w:ascii="GHEA Grapalat" w:hAnsi="GHEA Grapalat" w:cs="GHEA Grapalat"/>
          <w:sz w:val="20"/>
          <w:szCs w:val="20"/>
          <w:lang w:val="pt-BR"/>
        </w:rPr>
        <w:t xml:space="preserve"> մանկապարտեզ ՀՈԱԿ</w:t>
      </w:r>
      <w:r w:rsidRPr="00A71D81">
        <w:rPr>
          <w:rFonts w:ascii="GHEA Grapalat" w:hAnsi="GHEA Grapalat" w:cs="GHEA Grapalat"/>
          <w:sz w:val="20"/>
          <w:szCs w:val="20"/>
          <w:lang w:val="pt-BR"/>
        </w:rPr>
        <w:t xml:space="preserve">*  (այսուհետ` Պատվիրատու) կողմից </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053598" w:rsidRPr="00C05C90">
        <w:rPr>
          <w:rFonts w:ascii="GHEA Grapalat" w:hAnsi="GHEA Grapalat" w:cs="Sylfaen"/>
          <w:sz w:val="20"/>
          <w:szCs w:val="20"/>
          <w:lang w:val="es-ES"/>
        </w:rPr>
        <w:t>«</w:t>
      </w:r>
      <w:r w:rsidR="00290BAE">
        <w:rPr>
          <w:rFonts w:ascii="GHEA Grapalat" w:hAnsi="GHEA Grapalat" w:cs="Sylfaen"/>
          <w:sz w:val="20"/>
          <w:szCs w:val="20"/>
          <w:lang w:val="es-ES"/>
        </w:rPr>
        <w:t>ԳՀՄ-ԳՀԱՊՁԲ-22/02</w:t>
      </w:r>
      <w:r w:rsidR="00053598" w:rsidRPr="00C05C90">
        <w:rPr>
          <w:rFonts w:ascii="GHEA Grapalat" w:hAnsi="GHEA Grapalat" w:cs="Sylfaen"/>
          <w:sz w:val="20"/>
          <w:szCs w:val="20"/>
          <w:lang w:val="es-ES"/>
        </w:rPr>
        <w:t>»</w:t>
      </w:r>
      <w:r w:rsidR="00053598" w:rsidRPr="00A71D81">
        <w:rPr>
          <w:rFonts w:ascii="GHEA Grapalat" w:hAnsi="GHEA Grapalat"/>
          <w:sz w:val="20"/>
          <w:szCs w:val="20"/>
          <w:lang w:val="es-ES"/>
        </w:rPr>
        <w:t xml:space="preserve"> </w:t>
      </w:r>
      <w:r w:rsidRPr="00A71D81">
        <w:rPr>
          <w:rFonts w:ascii="GHEA Grapalat" w:hAnsi="GHEA Grapalat" w:cs="GHEA Grapalat"/>
          <w:sz w:val="20"/>
          <w:szCs w:val="20"/>
          <w:lang w:val="pt-BR"/>
        </w:rPr>
        <w:t>ծածկագրով գնման ընթացակարգին:</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053598">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551E8B">
              <w:rPr>
                <w:rFonts w:ascii="GHEA Grapalat" w:hAnsi="GHEA Grapalat" w:cs="Arial"/>
                <w:sz w:val="20"/>
                <w:szCs w:val="20"/>
              </w:rPr>
              <w:t xml:space="preserve"> </w:t>
            </w:r>
            <w:r w:rsidR="00551E8B" w:rsidRPr="001D0CA2">
              <w:rPr>
                <w:rFonts w:ascii="Sylfaen" w:hAnsi="Sylfaen" w:cs="Arial"/>
                <w:sz w:val="16"/>
                <w:szCs w:val="16"/>
              </w:rPr>
              <w:t xml:space="preserve"> </w:t>
            </w:r>
            <w:r w:rsidR="00053598">
              <w:rPr>
                <w:rFonts w:ascii="Sylfaen" w:hAnsi="Sylfaen" w:cs="Arial"/>
                <w:sz w:val="16"/>
                <w:szCs w:val="16"/>
              </w:rPr>
              <w:t xml:space="preserve">Գոռավանի Գոռ մանկապարտեզ </w:t>
            </w:r>
            <w:r w:rsidR="00551E8B" w:rsidRPr="001D0CA2">
              <w:rPr>
                <w:rFonts w:ascii="Sylfaen" w:hAnsi="Sylfaen" w:cs="Arial"/>
                <w:sz w:val="16"/>
                <w:szCs w:val="16"/>
              </w:rPr>
              <w:t xml:space="preserve">  </w:t>
            </w:r>
            <w:r w:rsidR="00551E8B" w:rsidRPr="001D0CA2">
              <w:rPr>
                <w:rFonts w:ascii="Sylfaen" w:hAnsi="Sylfaen" w:cs="Arial"/>
                <w:sz w:val="16"/>
                <w:szCs w:val="16"/>
                <w:lang w:val="ru-RU"/>
              </w:rPr>
              <w:t>ՀՈԱԿ</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551E8B" w:rsidRDefault="00595213" w:rsidP="00CB0ADE">
            <w:pPr>
              <w:rPr>
                <w:rFonts w:ascii="GHEA Grapalat" w:hAnsi="GHEA Grapalat" w:cs="Sylfaen"/>
                <w:sz w:val="20"/>
                <w:szCs w:val="20"/>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r w:rsidR="00551E8B">
              <w:rPr>
                <w:rFonts w:ascii="GHEA Grapalat" w:hAnsi="GHEA Grapalat" w:cs="Sylfaen"/>
                <w:sz w:val="20"/>
                <w:szCs w:val="20"/>
              </w:rPr>
              <w:t xml:space="preserve"> </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053598">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551E8B">
              <w:rPr>
                <w:rFonts w:ascii="GHEA Grapalat" w:hAnsi="GHEA Grapalat" w:cs="Arial"/>
                <w:sz w:val="20"/>
                <w:szCs w:val="20"/>
              </w:rPr>
              <w:t xml:space="preserve"> </w:t>
            </w:r>
            <w:r w:rsidR="00053598">
              <w:rPr>
                <w:rFonts w:ascii="Sylfaen" w:hAnsi="Sylfaen" w:cs="Sylfaen"/>
                <w:b/>
                <w:sz w:val="20"/>
                <w:szCs w:val="20"/>
                <w:lang w:val="nb-NO"/>
              </w:rPr>
              <w:t>04111684</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51E8B"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551E8B">
              <w:rPr>
                <w:rFonts w:ascii="GHEA Grapalat" w:hAnsi="GHEA Grapalat" w:cs="Arial"/>
                <w:sz w:val="20"/>
                <w:szCs w:val="20"/>
              </w:rPr>
              <w:t xml:space="preserve"> </w:t>
            </w:r>
          </w:p>
          <w:tbl>
            <w:tblPr>
              <w:tblW w:w="0" w:type="auto"/>
              <w:tblLook w:val="04A0"/>
            </w:tblPr>
            <w:tblGrid>
              <w:gridCol w:w="2721"/>
            </w:tblGrid>
            <w:tr w:rsidR="00551E8B" w:rsidRPr="001D0CA2" w:rsidTr="00293DF9">
              <w:trPr>
                <w:trHeight w:val="255"/>
              </w:trPr>
              <w:tc>
                <w:tcPr>
                  <w:tcW w:w="2721" w:type="dxa"/>
                  <w:noWrap/>
                  <w:vAlign w:val="bottom"/>
                  <w:hideMark/>
                </w:tcPr>
                <w:p w:rsidR="00551E8B" w:rsidRPr="001D0CA2" w:rsidRDefault="00551E8B" w:rsidP="007560EB">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ԿԲԱ ԿՐԵԴԻՏ</w:t>
                  </w:r>
                </w:p>
              </w:tc>
            </w:tr>
            <w:tr w:rsidR="00551E8B" w:rsidRPr="001D0CA2" w:rsidTr="00293DF9">
              <w:trPr>
                <w:trHeight w:val="255"/>
              </w:trPr>
              <w:tc>
                <w:tcPr>
                  <w:tcW w:w="2721" w:type="dxa"/>
                  <w:noWrap/>
                  <w:vAlign w:val="bottom"/>
                  <w:hideMark/>
                </w:tcPr>
                <w:p w:rsidR="00551E8B" w:rsidRPr="001D0CA2" w:rsidRDefault="00551E8B" w:rsidP="007560EB">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 xml:space="preserve">       Վեդ</w:t>
                  </w:r>
                  <w:r w:rsidRPr="001D0CA2">
                    <w:rPr>
                      <w:rFonts w:ascii="Sylfaen" w:hAnsi="Sylfaen" w:cs="Sylfaen"/>
                      <w:b/>
                      <w:sz w:val="16"/>
                      <w:szCs w:val="16"/>
                      <w:lang w:val="ru-RU"/>
                    </w:rPr>
                    <w:t>ի</w:t>
                  </w:r>
                  <w:r w:rsidRPr="001D0CA2">
                    <w:rPr>
                      <w:rFonts w:ascii="Sylfaen" w:hAnsi="Sylfaen" w:cs="Arial LatArm"/>
                      <w:b/>
                      <w:sz w:val="16"/>
                      <w:szCs w:val="16"/>
                      <w:lang w:val="nb-NO"/>
                    </w:rPr>
                    <w:t xml:space="preserve"> </w:t>
                  </w:r>
                  <w:r w:rsidRPr="001D0CA2">
                    <w:rPr>
                      <w:rFonts w:ascii="Sylfaen" w:hAnsi="Sylfaen" w:cs="Sylfaen"/>
                      <w:b/>
                      <w:sz w:val="16"/>
                      <w:szCs w:val="16"/>
                      <w:lang w:val="ru-RU"/>
                    </w:rPr>
                    <w:t>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rsidR="00595213" w:rsidRPr="00A71D81" w:rsidRDefault="00595213" w:rsidP="00CB0ADE">
            <w:pPr>
              <w:rPr>
                <w:rFonts w:ascii="GHEA Grapalat" w:hAnsi="GHEA Grapalat" w:cs="Arial"/>
                <w:sz w:val="20"/>
                <w:szCs w:val="20"/>
              </w:rPr>
            </w:pP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0535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551E8B">
              <w:rPr>
                <w:rFonts w:ascii="GHEA Grapalat" w:hAnsi="GHEA Grapalat" w:cs="Arial"/>
                <w:sz w:val="20"/>
                <w:szCs w:val="20"/>
              </w:rPr>
              <w:t xml:space="preserve"> </w:t>
            </w:r>
            <w:r w:rsidR="00293DF9" w:rsidRPr="00837740">
              <w:rPr>
                <w:rFonts w:ascii="Sylfaen" w:hAnsi="Sylfaen" w:cs="Sylfaen"/>
                <w:b/>
                <w:sz w:val="20"/>
                <w:szCs w:val="20"/>
              </w:rPr>
              <w:t>220</w:t>
            </w:r>
            <w:r w:rsidR="00053598">
              <w:rPr>
                <w:rFonts w:ascii="Sylfaen" w:hAnsi="Sylfaen" w:cs="Sylfaen"/>
                <w:b/>
                <w:sz w:val="20"/>
                <w:szCs w:val="20"/>
              </w:rPr>
              <w:t>121660066000</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A71D81">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7560E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7560E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7560E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w:t>
            </w:r>
            <w:r w:rsidRPr="00A71D81">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նախապես լրացվում է </w:t>
            </w:r>
            <w:r w:rsidRPr="00A71D81">
              <w:rPr>
                <w:rFonts w:ascii="GHEA Grapalat" w:hAnsi="GHEA Grapalat"/>
                <w:sz w:val="20"/>
                <w:szCs w:val="20"/>
                <w:lang w:val="hy-AM"/>
              </w:rPr>
              <w:lastRenderedPageBreak/>
              <w:t xml:space="preserve">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7560EB"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7560EB"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Default="00631658"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Default="00C17554" w:rsidP="00631658">
      <w:pPr>
        <w:pStyle w:val="a3"/>
        <w:jc w:val="right"/>
        <w:rPr>
          <w:rFonts w:ascii="GHEA Grapalat" w:hAnsi="GHEA Grapalat" w:cs="Sylfaen"/>
          <w:i w:val="0"/>
          <w:lang w:val="en-US"/>
        </w:rPr>
      </w:pPr>
    </w:p>
    <w:p w:rsidR="00C17554" w:rsidRPr="00A71D81" w:rsidRDefault="00C17554"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DA5FF7" w:rsidRDefault="00631658" w:rsidP="00DA5FF7">
      <w:pPr>
        <w:pStyle w:val="31"/>
        <w:spacing w:line="240" w:lineRule="auto"/>
        <w:ind w:firstLine="0"/>
        <w:rPr>
          <w:rFonts w:ascii="GHEA Grapalat" w:hAnsi="GHEA Grapalat" w:cs="Arial"/>
          <w:b/>
          <w:lang w:val="hy-AM"/>
        </w:rPr>
      </w:pPr>
      <w:r w:rsidRPr="00A71D81">
        <w:rPr>
          <w:rFonts w:ascii="GHEA Grapalat" w:hAnsi="GHEA Grapalat" w:cs="Sylfaen"/>
          <w:b/>
          <w:lang w:val="hy-AM"/>
        </w:rPr>
        <w:t>Հավելված 5.1</w:t>
      </w:r>
    </w:p>
    <w:p w:rsidR="00631658" w:rsidRPr="00A71D81" w:rsidRDefault="00053598" w:rsidP="00DA5FF7">
      <w:pPr>
        <w:pStyle w:val="31"/>
        <w:spacing w:line="240" w:lineRule="auto"/>
        <w:ind w:firstLine="0"/>
        <w:jc w:val="right"/>
        <w:rPr>
          <w:rFonts w:ascii="GHEA Grapalat" w:hAnsi="GHEA Grapalat" w:cs="Sylfaen"/>
          <w:b/>
          <w:lang w:val="hy-AM"/>
        </w:rPr>
      </w:pPr>
      <w:r>
        <w:rPr>
          <w:rFonts w:ascii="GHEA Grapalat" w:hAnsi="GHEA Grapalat" w:cs="Sylfaen"/>
          <w:lang w:val="es-ES"/>
        </w:rPr>
        <w:t>«</w:t>
      </w:r>
      <w:r w:rsidR="00290BAE">
        <w:rPr>
          <w:rFonts w:ascii="GHEA Grapalat" w:hAnsi="GHEA Grapalat" w:cs="Sylfaen"/>
          <w:lang w:val="es-ES"/>
        </w:rPr>
        <w:t>ԳՀՄ-ԳՀԱՊՁԲ-22/02</w:t>
      </w:r>
      <w:r w:rsidR="00551E8B" w:rsidRPr="00C05C90">
        <w:rPr>
          <w:rFonts w:ascii="GHEA Grapalat" w:hAnsi="GHEA Grapalat" w:cs="Sylfaen"/>
          <w:lang w:val="es-ES"/>
        </w:rPr>
        <w:t>»</w:t>
      </w:r>
      <w:r w:rsidR="00551E8B" w:rsidRPr="00A71D81">
        <w:rPr>
          <w:rFonts w:ascii="GHEA Grapalat" w:hAnsi="GHEA Grapalat"/>
          <w:lang w:val="es-ES"/>
        </w:rPr>
        <w:t xml:space="preserve"> </w:t>
      </w:r>
      <w:r w:rsidR="00551E8B" w:rsidRPr="00A71D81">
        <w:rPr>
          <w:rFonts w:ascii="GHEA Grapalat" w:hAnsi="GHEA Grapalat" w:cs="GHEA Grapalat"/>
          <w:lang w:val="pt-BR"/>
        </w:rPr>
        <w:t xml:space="preserve"> </w:t>
      </w:r>
      <w:r w:rsidR="00631658" w:rsidRPr="00A71D81">
        <w:rPr>
          <w:rFonts w:ascii="GHEA Grapalat" w:hAnsi="GHEA Grapalat" w:cs="Sylfaen"/>
          <w:b/>
          <w:lang w:val="hy-AM"/>
        </w:rPr>
        <w:t>ծածկագրով</w:t>
      </w:r>
    </w:p>
    <w:p w:rsidR="00631658" w:rsidRPr="00A71D81" w:rsidRDefault="00551E8B" w:rsidP="00631658">
      <w:pPr>
        <w:pStyle w:val="31"/>
        <w:spacing w:line="240" w:lineRule="auto"/>
        <w:jc w:val="right"/>
        <w:rPr>
          <w:rFonts w:ascii="GHEA Grapalat" w:hAnsi="GHEA Grapalat" w:cs="Sylfaen"/>
          <w:b/>
          <w:lang w:val="hy-AM"/>
        </w:rPr>
      </w:pPr>
      <w:r w:rsidRPr="00551E8B">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053598" w:rsidRPr="00A71D81">
        <w:rPr>
          <w:rFonts w:ascii="GHEA Grapalat" w:hAnsi="GHEA Grapalat"/>
          <w:sz w:val="20"/>
          <w:szCs w:val="20"/>
          <w:lang w:val="hy-AM"/>
        </w:rPr>
        <w:t>«</w:t>
      </w:r>
      <w:r w:rsidR="00053598">
        <w:rPr>
          <w:rFonts w:ascii="GHEA Grapalat" w:hAnsi="GHEA Grapalat" w:cs="GHEA Grapalat"/>
          <w:sz w:val="20"/>
          <w:szCs w:val="20"/>
          <w:u w:val="single"/>
          <w:lang w:val="pt-BR"/>
        </w:rPr>
        <w:t xml:space="preserve">Գոռավանի Գոռ </w:t>
      </w:r>
      <w:r w:rsidR="00551E8B">
        <w:rPr>
          <w:rFonts w:ascii="GHEA Grapalat" w:hAnsi="GHEA Grapalat" w:cs="GHEA Grapalat"/>
          <w:sz w:val="20"/>
          <w:szCs w:val="20"/>
          <w:u w:val="single"/>
          <w:lang w:val="pt-BR"/>
        </w:rPr>
        <w:t xml:space="preserve"> մանկապարտեզ</w:t>
      </w:r>
      <w:r w:rsidR="00053598" w:rsidRPr="00A71D81">
        <w:rPr>
          <w:rFonts w:ascii="GHEA Grapalat" w:hAnsi="GHEA Grapalat" w:cs="GHEA Grapalat"/>
          <w:sz w:val="20"/>
          <w:szCs w:val="20"/>
          <w:u w:val="single"/>
          <w:lang w:val="hy-AM"/>
        </w:rPr>
        <w:t xml:space="preserve"> </w:t>
      </w:r>
      <w:r w:rsidR="00053598" w:rsidRPr="00053598">
        <w:rPr>
          <w:rFonts w:ascii="GHEA Grapalat" w:hAnsi="GHEA Grapalat"/>
          <w:sz w:val="20"/>
          <w:szCs w:val="20"/>
          <w:u w:val="single"/>
          <w:lang w:val="hy-AM"/>
        </w:rPr>
        <w:t>»</w:t>
      </w:r>
      <w:r w:rsidR="00551E8B" w:rsidRPr="00053598">
        <w:rPr>
          <w:rFonts w:ascii="GHEA Grapalat" w:hAnsi="GHEA Grapalat" w:cs="GHEA Grapalat"/>
          <w:sz w:val="20"/>
          <w:szCs w:val="20"/>
          <w:u w:val="single"/>
          <w:lang w:val="pt-BR"/>
        </w:rPr>
        <w:t xml:space="preserve"> </w:t>
      </w:r>
      <w:r w:rsidR="00551E8B">
        <w:rPr>
          <w:rFonts w:ascii="GHEA Grapalat" w:hAnsi="GHEA Grapalat" w:cs="GHEA Grapalat"/>
          <w:sz w:val="20"/>
          <w:szCs w:val="20"/>
          <w:u w:val="single"/>
          <w:lang w:val="pt-BR"/>
        </w:rPr>
        <w:t>ՀՈԱԿ</w:t>
      </w:r>
      <w:r w:rsidRPr="00A71D81">
        <w:rPr>
          <w:rFonts w:ascii="GHEA Grapalat" w:hAnsi="GHEA Grapalat" w:cs="GHEA Grapalat"/>
          <w:sz w:val="20"/>
          <w:szCs w:val="20"/>
          <w:lang w:val="pt-BR"/>
        </w:rPr>
        <w:t xml:space="preserve">  (այսուհետ` Պատվիրատու) կողմից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053598">
        <w:rPr>
          <w:rFonts w:ascii="GHEA Grapalat" w:hAnsi="GHEA Grapalat" w:cs="Sylfaen"/>
          <w:sz w:val="20"/>
          <w:szCs w:val="20"/>
          <w:lang w:val="es-ES"/>
        </w:rPr>
        <w:t>«</w:t>
      </w:r>
      <w:r w:rsidR="00290BAE">
        <w:rPr>
          <w:rFonts w:ascii="GHEA Grapalat" w:hAnsi="GHEA Grapalat" w:cs="Sylfaen"/>
          <w:sz w:val="20"/>
          <w:szCs w:val="20"/>
          <w:lang w:val="es-ES"/>
        </w:rPr>
        <w:t>ԳՀՄ-ԳՀԱՊՁԲ-22/02</w:t>
      </w:r>
      <w:r w:rsidR="00551E8B" w:rsidRPr="00C05C90">
        <w:rPr>
          <w:rFonts w:ascii="GHEA Grapalat" w:hAnsi="GHEA Grapalat" w:cs="Sylfaen"/>
          <w:sz w:val="20"/>
          <w:szCs w:val="20"/>
          <w:lang w:val="es-ES"/>
        </w:rPr>
        <w:t>»</w:t>
      </w:r>
      <w:r w:rsidR="00551E8B" w:rsidRPr="00A71D81">
        <w:rPr>
          <w:rFonts w:ascii="GHEA Grapalat" w:hAnsi="GHEA Grapalat"/>
          <w:sz w:val="20"/>
          <w:szCs w:val="20"/>
          <w:lang w:val="es-ES"/>
        </w:rPr>
        <w:t xml:space="preserve"> </w:t>
      </w:r>
      <w:r w:rsidR="00551E8B"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ծածկագրով գնման ընթացակարգին:</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71D81" w:rsidRDefault="00631658" w:rsidP="00631658">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053598">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551E8B">
              <w:rPr>
                <w:rFonts w:ascii="GHEA Grapalat" w:hAnsi="GHEA Grapalat" w:cs="Arial"/>
                <w:sz w:val="20"/>
                <w:szCs w:val="20"/>
              </w:rPr>
              <w:t xml:space="preserve"> </w:t>
            </w:r>
            <w:r w:rsidR="00053598">
              <w:rPr>
                <w:rFonts w:ascii="GHEA Grapalat" w:hAnsi="GHEA Grapalat" w:cs="Arial"/>
                <w:sz w:val="20"/>
                <w:szCs w:val="20"/>
              </w:rPr>
              <w:t>Գոռավանի Գոռ մանկապարտեզ</w:t>
            </w:r>
            <w:r w:rsidR="00551E8B">
              <w:rPr>
                <w:rFonts w:ascii="GHEA Grapalat" w:hAnsi="GHEA Grapalat" w:cs="Arial"/>
                <w:sz w:val="20"/>
                <w:szCs w:val="20"/>
              </w:rPr>
              <w:t xml:space="preserve"> ՀՈԱԿ</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053598">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551E8B">
              <w:rPr>
                <w:rFonts w:ascii="GHEA Grapalat" w:hAnsi="GHEA Grapalat" w:cs="Arial"/>
                <w:sz w:val="20"/>
                <w:szCs w:val="20"/>
              </w:rPr>
              <w:t xml:space="preserve"> </w:t>
            </w:r>
            <w:r w:rsidR="00AE72EE">
              <w:rPr>
                <w:rFonts w:ascii="Sylfaen" w:hAnsi="Sylfaen" w:cs="Sylfaen"/>
                <w:b/>
                <w:sz w:val="20"/>
                <w:szCs w:val="20"/>
                <w:lang w:val="nb-NO"/>
              </w:rPr>
              <w:t>0</w:t>
            </w:r>
            <w:r w:rsidR="00053598">
              <w:rPr>
                <w:rFonts w:ascii="Sylfaen" w:hAnsi="Sylfaen" w:cs="Sylfaen"/>
                <w:b/>
                <w:sz w:val="20"/>
                <w:szCs w:val="20"/>
                <w:lang w:val="nb-NO"/>
              </w:rPr>
              <w:t>4111684</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51E8B"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551E8B">
              <w:rPr>
                <w:rFonts w:ascii="GHEA Grapalat" w:hAnsi="GHEA Grapalat" w:cs="Arial"/>
                <w:sz w:val="20"/>
                <w:szCs w:val="20"/>
              </w:rPr>
              <w:t xml:space="preserve"> </w:t>
            </w:r>
          </w:p>
          <w:tbl>
            <w:tblPr>
              <w:tblW w:w="0" w:type="auto"/>
              <w:tblLook w:val="04A0"/>
            </w:tblPr>
            <w:tblGrid>
              <w:gridCol w:w="2721"/>
            </w:tblGrid>
            <w:tr w:rsidR="00551E8B" w:rsidRPr="001D0CA2" w:rsidTr="00293DF9">
              <w:trPr>
                <w:trHeight w:val="255"/>
              </w:trPr>
              <w:tc>
                <w:tcPr>
                  <w:tcW w:w="2721" w:type="dxa"/>
                  <w:noWrap/>
                  <w:vAlign w:val="bottom"/>
                  <w:hideMark/>
                </w:tcPr>
                <w:p w:rsidR="00551E8B" w:rsidRPr="001D0CA2" w:rsidRDefault="00551E8B" w:rsidP="007560EB">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ԿԲԱ ԿՐԵԴԻՏ</w:t>
                  </w:r>
                </w:p>
              </w:tc>
            </w:tr>
            <w:tr w:rsidR="00551E8B" w:rsidRPr="001D0CA2" w:rsidTr="00293DF9">
              <w:trPr>
                <w:trHeight w:val="255"/>
              </w:trPr>
              <w:tc>
                <w:tcPr>
                  <w:tcW w:w="2721" w:type="dxa"/>
                  <w:noWrap/>
                  <w:vAlign w:val="bottom"/>
                  <w:hideMark/>
                </w:tcPr>
                <w:p w:rsidR="00551E8B" w:rsidRPr="001D0CA2" w:rsidRDefault="00551E8B" w:rsidP="007560EB">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 xml:space="preserve">       Վեդ</w:t>
                  </w:r>
                  <w:r w:rsidRPr="001D0CA2">
                    <w:rPr>
                      <w:rFonts w:ascii="Sylfaen" w:hAnsi="Sylfaen" w:cs="Sylfaen"/>
                      <w:b/>
                      <w:sz w:val="16"/>
                      <w:szCs w:val="16"/>
                      <w:lang w:val="ru-RU"/>
                    </w:rPr>
                    <w:t>ի</w:t>
                  </w:r>
                  <w:r w:rsidRPr="001D0CA2">
                    <w:rPr>
                      <w:rFonts w:ascii="Sylfaen" w:hAnsi="Sylfaen" w:cs="Arial LatArm"/>
                      <w:b/>
                      <w:sz w:val="16"/>
                      <w:szCs w:val="16"/>
                      <w:lang w:val="nb-NO"/>
                    </w:rPr>
                    <w:t xml:space="preserve"> </w:t>
                  </w:r>
                  <w:r w:rsidRPr="001D0CA2">
                    <w:rPr>
                      <w:rFonts w:ascii="Sylfaen" w:hAnsi="Sylfaen" w:cs="Sylfaen"/>
                      <w:b/>
                      <w:sz w:val="16"/>
                      <w:szCs w:val="16"/>
                      <w:lang w:val="ru-RU"/>
                    </w:rPr>
                    <w:t>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rsidR="00334B2F" w:rsidRPr="00A71D81" w:rsidRDefault="00334B2F" w:rsidP="00CB0ADE">
            <w:pPr>
              <w:rPr>
                <w:rFonts w:ascii="GHEA Grapalat" w:hAnsi="GHEA Grapalat" w:cs="Arial"/>
                <w:sz w:val="20"/>
                <w:szCs w:val="20"/>
              </w:rPr>
            </w:pP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05359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551E8B">
              <w:rPr>
                <w:rFonts w:ascii="GHEA Grapalat" w:hAnsi="GHEA Grapalat" w:cs="Arial"/>
                <w:sz w:val="20"/>
                <w:szCs w:val="20"/>
              </w:rPr>
              <w:t xml:space="preserve"> </w:t>
            </w:r>
            <w:r w:rsidR="00053598">
              <w:rPr>
                <w:rFonts w:ascii="Sylfaen" w:hAnsi="Sylfaen" w:cs="Sylfaen"/>
                <w:b/>
                <w:sz w:val="20"/>
                <w:szCs w:val="20"/>
              </w:rPr>
              <w:t>220121660066000</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A71D81">
              <w:rPr>
                <w:rFonts w:ascii="GHEA Grapalat" w:hAnsi="GHEA Grapalat"/>
                <w:sz w:val="20"/>
                <w:szCs w:val="20"/>
              </w:rPr>
              <w:lastRenderedPageBreak/>
              <w:t>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7560E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7560E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7560E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w:t>
            </w:r>
            <w:r w:rsidRPr="00A71D81">
              <w:rPr>
                <w:rFonts w:ascii="GHEA Grapalat" w:hAnsi="GHEA Grapalat" w:cs="Sylfaen"/>
                <w:sz w:val="20"/>
                <w:szCs w:val="20"/>
                <w:lang w:val="hy-AM"/>
              </w:rPr>
              <w:lastRenderedPageBreak/>
              <w:t xml:space="preserve">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lastRenderedPageBreak/>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 xml:space="preserve">նախապես լրացվում է </w:t>
            </w:r>
            <w:r w:rsidRPr="00A71D81">
              <w:rPr>
                <w:rFonts w:ascii="GHEA Grapalat" w:hAnsi="GHEA Grapalat"/>
                <w:sz w:val="20"/>
                <w:szCs w:val="20"/>
                <w:lang w:val="hy-AM"/>
              </w:rPr>
              <w:lastRenderedPageBreak/>
              <w:t xml:space="preserve">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7560EB"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7560EB"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DA5FF7">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DA5FF7" w:rsidRPr="00A71D81">
        <w:rPr>
          <w:rFonts w:ascii="GHEA Grapalat" w:hAnsi="GHEA Grapalat" w:cs="Sylfaen"/>
          <w:b/>
          <w:lang w:val="hy-AM"/>
        </w:rPr>
        <w:lastRenderedPageBreak/>
        <w:t xml:space="preserve"> </w:t>
      </w:r>
    </w:p>
    <w:p w:rsidR="00CB5EFD" w:rsidRPr="00A71D81" w:rsidRDefault="00CB5EFD" w:rsidP="00383BC3">
      <w:pPr>
        <w:ind w:left="-66"/>
        <w:jc w:val="center"/>
        <w:rPr>
          <w:rFonts w:ascii="GHEA Grapalat" w:hAnsi="GHEA Grapalat" w:cs="Sylfaen"/>
          <w:b/>
          <w:lang w:val="hy-AM"/>
        </w:rPr>
      </w:pPr>
    </w:p>
    <w:p w:rsidR="00CB5EFD" w:rsidRPr="00DA5FF7" w:rsidRDefault="00CB5EFD" w:rsidP="00DA5FF7">
      <w:pPr>
        <w:rPr>
          <w:rFonts w:ascii="GHEA Grapalat" w:hAnsi="GHEA Grapalat" w:cs="Sylfaen"/>
          <w:b/>
        </w:rPr>
      </w:pPr>
    </w:p>
    <w:p w:rsidR="00CB5EFD" w:rsidRPr="00A71D81" w:rsidRDefault="00CB5EFD" w:rsidP="00383BC3">
      <w:pPr>
        <w:ind w:left="-66"/>
        <w:jc w:val="center"/>
        <w:rPr>
          <w:rFonts w:ascii="GHEA Grapalat" w:hAnsi="GHEA Grapalat" w:cs="Sylfaen"/>
          <w:b/>
          <w:lang w:val="hy-AM"/>
        </w:rPr>
      </w:pP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rsidR="00071D1C" w:rsidRPr="00A71D81" w:rsidRDefault="00AE72EE" w:rsidP="00EF3662">
      <w:pPr>
        <w:pStyle w:val="31"/>
        <w:spacing w:line="240" w:lineRule="auto"/>
        <w:jc w:val="right"/>
        <w:rPr>
          <w:rFonts w:ascii="GHEA Grapalat" w:hAnsi="GHEA Grapalat" w:cs="Sylfaen"/>
          <w:b/>
          <w:lang w:val="hy-AM"/>
        </w:rPr>
      </w:pPr>
      <w:r>
        <w:rPr>
          <w:rFonts w:ascii="GHEA Grapalat" w:hAnsi="GHEA Grapalat" w:cs="Sylfaen"/>
          <w:lang w:val="es-ES"/>
        </w:rPr>
        <w:t>«</w:t>
      </w:r>
      <w:r w:rsidR="00290BAE">
        <w:rPr>
          <w:rFonts w:ascii="GHEA Grapalat" w:hAnsi="GHEA Grapalat" w:cs="Sylfaen"/>
          <w:lang w:val="es-ES"/>
        </w:rPr>
        <w:t>ԳՀՄ-ԳՀԱՊՁԲ-22/02</w:t>
      </w:r>
      <w:r w:rsidR="00551E8B" w:rsidRPr="00C05C90">
        <w:rPr>
          <w:rFonts w:ascii="GHEA Grapalat" w:hAnsi="GHEA Grapalat" w:cs="Sylfaen"/>
          <w:lang w:val="es-ES"/>
        </w:rPr>
        <w:t>»</w:t>
      </w:r>
      <w:r w:rsidR="00551E8B" w:rsidRPr="00A71D81">
        <w:rPr>
          <w:rFonts w:ascii="GHEA Grapalat" w:hAnsi="GHEA Grapalat"/>
          <w:lang w:val="es-ES"/>
        </w:rPr>
        <w:t xml:space="preserve"> </w:t>
      </w:r>
      <w:r w:rsidR="00551E8B" w:rsidRPr="00A71D81">
        <w:rPr>
          <w:rFonts w:ascii="GHEA Grapalat" w:hAnsi="GHEA Grapalat" w:cs="GHEA Grapalat"/>
          <w:lang w:val="pt-BR"/>
        </w:rPr>
        <w:t xml:space="preserve"> </w:t>
      </w:r>
      <w:r w:rsidR="00071D1C" w:rsidRPr="00A71D81">
        <w:rPr>
          <w:rFonts w:ascii="GHEA Grapalat" w:hAnsi="GHEA Grapalat" w:cs="Sylfaen"/>
          <w:b/>
          <w:lang w:val="hy-AM"/>
        </w:rPr>
        <w:t>ծածկագրով</w:t>
      </w:r>
    </w:p>
    <w:p w:rsidR="00071D1C" w:rsidRPr="00A71D81" w:rsidRDefault="00551E8B" w:rsidP="00EF3662">
      <w:pPr>
        <w:pStyle w:val="31"/>
        <w:spacing w:line="240" w:lineRule="auto"/>
        <w:jc w:val="right"/>
        <w:rPr>
          <w:rFonts w:ascii="GHEA Grapalat" w:hAnsi="GHEA Grapalat" w:cs="Sylfaen"/>
          <w:b/>
          <w:lang w:val="hy-AM"/>
        </w:rPr>
      </w:pPr>
      <w:r w:rsidRPr="00551E8B">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DA5FF7" w:rsidP="00DA5FF7">
      <w:pPr>
        <w:ind w:left="-142" w:firstLine="142"/>
        <w:rPr>
          <w:rFonts w:ascii="GHEA Grapalat" w:hAnsi="GHEA Grapalat"/>
          <w:b/>
          <w:sz w:val="22"/>
          <w:lang w:val="hy-AM"/>
        </w:rPr>
      </w:pPr>
      <w:r w:rsidRPr="00404468">
        <w:rPr>
          <w:rFonts w:ascii="GHEA Grapalat" w:hAnsi="GHEA Grapalat" w:cs="Sylfaen"/>
          <w:b/>
          <w:sz w:val="22"/>
          <w:lang w:val="hy-AM"/>
        </w:rPr>
        <w:t xml:space="preserve">                                               </w:t>
      </w:r>
      <w:r w:rsidR="00071D1C" w:rsidRPr="00A71D81">
        <w:rPr>
          <w:rFonts w:ascii="GHEA Grapalat" w:hAnsi="GHEA Grapalat" w:cs="Sylfaen"/>
          <w:b/>
          <w:sz w:val="22"/>
          <w:lang w:val="hy-AM"/>
        </w:rPr>
        <w:t xml:space="preserve">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DA5FF7" w:rsidRPr="00DA5FF7">
        <w:rPr>
          <w:rFonts w:ascii="GHEA Grapalat" w:hAnsi="GHEA Grapalat"/>
          <w:sz w:val="20"/>
          <w:u w:val="single"/>
          <w:lang w:val="hy-AM"/>
        </w:rPr>
        <w:t>5</w:t>
      </w:r>
      <w:r w:rsidRPr="00A71D81">
        <w:rPr>
          <w:rFonts w:ascii="GHEA Grapalat" w:hAnsi="GHEA Grapalat"/>
          <w:sz w:val="20"/>
          <w:lang w:val="hy-AM"/>
        </w:rPr>
        <w:t xml:space="preserve"> օրից ավելի: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8F44DD" w:rsidRPr="008F44DD">
        <w:rPr>
          <w:rFonts w:ascii="GHEA Grapalat" w:hAnsi="GHEA Grapalat"/>
          <w:sz w:val="20"/>
          <w:u w:val="single"/>
          <w:lang w:val="hy-AM"/>
        </w:rPr>
        <w:t>5</w:t>
      </w:r>
      <w:r w:rsidRPr="00A71D81">
        <w:rPr>
          <w:rFonts w:ascii="GHEA Grapalat" w:hAnsi="GHEA Grapalat"/>
          <w:sz w:val="20"/>
          <w:lang w:val="hy-AM"/>
        </w:rPr>
        <w:t xml:space="preserve"> օրից ավելի,</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8F44DD" w:rsidRPr="00404468" w:rsidRDefault="008F44DD" w:rsidP="00EF3662">
      <w:pPr>
        <w:ind w:firstLine="709"/>
        <w:jc w:val="both"/>
        <w:rPr>
          <w:rFonts w:ascii="GHEA Grapalat" w:hAnsi="GHEA Grapalat"/>
          <w:sz w:val="20"/>
          <w:lang w:val="hy-AM"/>
        </w:rPr>
      </w:pPr>
    </w:p>
    <w:p w:rsidR="008F44DD" w:rsidRPr="00404468" w:rsidRDefault="008F44DD"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12"/>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cs="Sylfaen"/>
          <w:sz w:val="20"/>
          <w:lang w:val="hy-AM"/>
        </w:rPr>
        <w:t>3.2 Պայմանա</w:t>
      </w:r>
      <w:r w:rsidRPr="00A71D81">
        <w:rPr>
          <w:rFonts w:ascii="GHEA Grapalat" w:hAnsi="GHEA Grapalat" w:cs="Times Armenian"/>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գ</w:t>
      </w:r>
      <w:r w:rsidRPr="00A71D81">
        <w:rPr>
          <w:rFonts w:ascii="GHEA Grapalat" w:hAnsi="GHEA Grapalat" w:cs="Sylfaen"/>
          <w:sz w:val="20"/>
          <w:lang w:val="hy-AM"/>
        </w:rPr>
        <w:t>նից</w:t>
      </w:r>
      <w:r w:rsidRPr="00A71D81">
        <w:rPr>
          <w:rFonts w:ascii="GHEA Grapalat" w:hAnsi="GHEA Grapalat" w:cs="Times Armenian"/>
          <w:sz w:val="20"/>
          <w:lang w:val="hy-AM"/>
        </w:rPr>
        <w:t xml:space="preserve">` մինչև </w:t>
      </w:r>
      <w:r w:rsidRPr="00A71D81">
        <w:rPr>
          <w:rFonts w:ascii="GHEA Grapalat" w:hAnsi="GHEA Grapalat" w:cs="Times Armenian"/>
          <w:sz w:val="20"/>
          <w:u w:val="single"/>
          <w:lang w:val="hy-AM"/>
        </w:rPr>
        <w:t xml:space="preserve">             </w:t>
      </w:r>
      <w:r w:rsidRPr="00A71D81">
        <w:rPr>
          <w:rFonts w:ascii="GHEA Grapalat" w:hAnsi="GHEA Grapalat" w:cs="Times Armenian"/>
          <w:sz w:val="20"/>
          <w:lang w:val="hy-AM"/>
        </w:rPr>
        <w:t xml:space="preserve"> </w:t>
      </w:r>
      <w:r w:rsidRPr="00A71D81">
        <w:rPr>
          <w:rFonts w:ascii="GHEA Grapalat" w:hAnsi="GHEA Grapalat" w:cs="Sylfaen"/>
          <w:sz w:val="20"/>
          <w:lang w:val="hy-AM"/>
        </w:rPr>
        <w:t>ՀՀ</w:t>
      </w:r>
      <w:r w:rsidRPr="00A71D81">
        <w:rPr>
          <w:rFonts w:ascii="GHEA Grapalat" w:hAnsi="GHEA Grapalat" w:cs="Times Armenian"/>
          <w:sz w:val="20"/>
          <w:lang w:val="hy-AM"/>
        </w:rPr>
        <w:t xml:space="preserve"> </w:t>
      </w:r>
      <w:r w:rsidRPr="00A71D81">
        <w:rPr>
          <w:rFonts w:ascii="GHEA Grapalat" w:hAnsi="GHEA Grapalat" w:cs="Sylfaen"/>
          <w:sz w:val="20"/>
          <w:lang w:val="hy-AM"/>
        </w:rPr>
        <w:t>դրամը</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փոխանցում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Վաճառողի </w:t>
      </w:r>
      <w:r w:rsidRPr="00A71D81">
        <w:rPr>
          <w:rFonts w:ascii="GHEA Grapalat" w:hAnsi="GHEA Grapalat" w:cs="Sylfaen"/>
          <w:sz w:val="20"/>
          <w:lang w:val="hy-AM"/>
        </w:rPr>
        <w:t>բանկային</w:t>
      </w:r>
      <w:r w:rsidRPr="00A71D81">
        <w:rPr>
          <w:rFonts w:ascii="GHEA Grapalat" w:hAnsi="GHEA Grapalat" w:cs="Times Armenian"/>
          <w:sz w:val="20"/>
          <w:lang w:val="hy-AM"/>
        </w:rPr>
        <w:t xml:space="preserve"> </w:t>
      </w:r>
      <w:r w:rsidRPr="00A71D81">
        <w:rPr>
          <w:rFonts w:ascii="GHEA Grapalat" w:hAnsi="GHEA Grapalat" w:cs="Sylfaen"/>
          <w:sz w:val="20"/>
          <w:lang w:val="hy-AM"/>
        </w:rPr>
        <w:t>հաշվին</w:t>
      </w:r>
      <w:r w:rsidRPr="00A71D81">
        <w:rPr>
          <w:rFonts w:ascii="GHEA Grapalat" w:hAnsi="GHEA Grapalat" w:cs="Times Armenian"/>
          <w:sz w:val="20"/>
          <w:lang w:val="hy-AM"/>
        </w:rPr>
        <w:t xml:space="preserve">` </w:t>
      </w:r>
      <w:r w:rsidRPr="00A71D81">
        <w:rPr>
          <w:rFonts w:ascii="GHEA Grapalat" w:hAnsi="GHEA Grapalat" w:cs="Sylfaen"/>
          <w:sz w:val="20"/>
          <w:lang w:val="hy-AM"/>
        </w:rPr>
        <w:t>որպես</w:t>
      </w:r>
      <w:r w:rsidRPr="00A71D81">
        <w:rPr>
          <w:rFonts w:ascii="GHEA Grapalat" w:hAnsi="GHEA Grapalat" w:cs="Times Armenian"/>
          <w:sz w:val="20"/>
          <w:lang w:val="hy-AM"/>
        </w:rPr>
        <w:t xml:space="preserve"> </w:t>
      </w:r>
      <w:r w:rsidRPr="00A71D81">
        <w:rPr>
          <w:rFonts w:ascii="GHEA Grapalat" w:hAnsi="GHEA Grapalat" w:cs="Sylfaen"/>
          <w:sz w:val="20"/>
          <w:lang w:val="hy-AM"/>
        </w:rPr>
        <w:t>կանխավճար։ Կանխավճարի</w:t>
      </w:r>
      <w:r w:rsidRPr="00A71D81">
        <w:rPr>
          <w:rFonts w:ascii="GHEA Grapalat" w:hAnsi="GHEA Grapalat" w:cs="Times Armenian"/>
          <w:sz w:val="20"/>
          <w:lang w:val="hy-AM"/>
        </w:rPr>
        <w:t xml:space="preserve"> </w:t>
      </w:r>
      <w:r w:rsidRPr="00A71D81">
        <w:rPr>
          <w:rFonts w:ascii="GHEA Grapalat" w:hAnsi="GHEA Grapalat" w:cs="Sylfaen"/>
          <w:sz w:val="20"/>
          <w:lang w:val="hy-AM"/>
        </w:rPr>
        <w:t>մարումն</w:t>
      </w:r>
      <w:r w:rsidRPr="00A71D81">
        <w:rPr>
          <w:rFonts w:ascii="GHEA Grapalat" w:hAnsi="GHEA Grapalat" w:cs="Times Armenian"/>
          <w:sz w:val="20"/>
          <w:lang w:val="hy-AM"/>
        </w:rPr>
        <w:t xml:space="preserve"> </w:t>
      </w:r>
      <w:r w:rsidRPr="00A71D81">
        <w:rPr>
          <w:rFonts w:ascii="GHEA Grapalat" w:hAnsi="GHEA Grapalat" w:cs="Sylfaen"/>
          <w:sz w:val="20"/>
          <w:lang w:val="hy-AM"/>
        </w:rPr>
        <w:t>իրականացվում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sz w:val="20"/>
          <w:lang w:val="hy-AM"/>
        </w:rPr>
        <w:t xml:space="preserve">հանձնման-ընդունման </w:t>
      </w:r>
      <w:r w:rsidRPr="00A71D81">
        <w:rPr>
          <w:rFonts w:ascii="GHEA Grapalat" w:hAnsi="GHEA Grapalat" w:cs="Sylfaen"/>
          <w:sz w:val="20"/>
          <w:lang w:val="hy-AM"/>
        </w:rPr>
        <w:t>արձանագրությունների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հիման</w:t>
      </w:r>
      <w:r w:rsidRPr="00A71D81">
        <w:rPr>
          <w:rFonts w:ascii="GHEA Grapalat" w:hAnsi="GHEA Grapalat" w:cs="Times Armenian"/>
          <w:sz w:val="20"/>
          <w:lang w:val="hy-AM"/>
        </w:rPr>
        <w:t xml:space="preserve"> </w:t>
      </w:r>
      <w:r w:rsidRPr="00A71D81">
        <w:rPr>
          <w:rFonts w:ascii="GHEA Grapalat" w:hAnsi="GHEA Grapalat" w:cs="Sylfaen"/>
          <w:sz w:val="20"/>
          <w:lang w:val="hy-AM"/>
        </w:rPr>
        <w:t>վրա</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կատարվող</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վճարումներից</w:t>
      </w:r>
      <w:r w:rsidRPr="00A71D81">
        <w:rPr>
          <w:rFonts w:ascii="GHEA Grapalat" w:hAnsi="GHEA Grapalat" w:cs="Times Armenian"/>
          <w:sz w:val="20"/>
          <w:lang w:val="hy-AM"/>
        </w:rPr>
        <w:t xml:space="preserve"> </w:t>
      </w:r>
      <w:r w:rsidRPr="00A71D81">
        <w:rPr>
          <w:rFonts w:ascii="GHEA Grapalat" w:hAnsi="GHEA Grapalat" w:cs="Sylfaen"/>
          <w:sz w:val="20"/>
          <w:lang w:val="hy-AM"/>
        </w:rPr>
        <w:t>նվազեցումներ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պահումներ</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կատարելու</w:t>
      </w:r>
      <w:r w:rsidRPr="00A71D81">
        <w:rPr>
          <w:rFonts w:ascii="GHEA Grapalat" w:hAnsi="GHEA Grapalat" w:cs="Times Armenian"/>
          <w:sz w:val="20"/>
          <w:lang w:val="hy-AM"/>
        </w:rPr>
        <w:t xml:space="preserve"> </w:t>
      </w:r>
      <w:r w:rsidRPr="00A71D81">
        <w:rPr>
          <w:rFonts w:ascii="GHEA Grapalat" w:hAnsi="GHEA Grapalat" w:cs="Sylfaen"/>
          <w:sz w:val="20"/>
          <w:lang w:val="hy-AM"/>
        </w:rPr>
        <w:t>ձևով</w:t>
      </w:r>
      <w:r w:rsidRPr="00A71D81">
        <w:rPr>
          <w:rFonts w:ascii="GHEA Grapalat" w:hAnsi="GHEA Grapalat" w:cs="Times Armenian"/>
          <w:sz w:val="20"/>
          <w:lang w:val="hy-AM"/>
        </w:rPr>
        <w:t xml:space="preserve">։ </w:t>
      </w:r>
      <w:r w:rsidR="005D6138" w:rsidRPr="00A71D81">
        <w:rPr>
          <w:rFonts w:ascii="GHEA Grapalat" w:hAnsi="GHEA Grapalat" w:cs="Times Armenian"/>
          <w:sz w:val="20"/>
          <w:lang w:val="hy-AM"/>
        </w:rPr>
        <w:t xml:space="preserve">Ընդ որում մինչև կանխավճարի ամբողջական մարումը, </w:t>
      </w:r>
      <w:r w:rsidR="00506639" w:rsidRPr="00A71D81">
        <w:rPr>
          <w:rFonts w:ascii="GHEA Grapalat" w:hAnsi="GHEA Grapalat" w:cs="Times Armenian"/>
          <w:sz w:val="20"/>
          <w:lang w:val="hy-AM"/>
        </w:rPr>
        <w:t>Վաճառողին</w:t>
      </w:r>
      <w:r w:rsidR="005D6138" w:rsidRPr="00A71D81">
        <w:rPr>
          <w:rFonts w:ascii="GHEA Grapalat" w:hAnsi="GHEA Grapalat" w:cs="Times Armenian"/>
          <w:sz w:val="20"/>
          <w:lang w:val="hy-AM"/>
        </w:rPr>
        <w:t xml:space="preserve"> վճարումներ չեն կատարվում</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18</w:t>
      </w:r>
      <w:r w:rsidR="007942E8" w:rsidRPr="00A71D81">
        <w:rPr>
          <w:rFonts w:ascii="GHEA Grapalat" w:hAnsi="GHEA Grapalat" w:cs="Sylfaen"/>
          <w:color w:val="FFFFFF"/>
          <w:sz w:val="20"/>
          <w:vertAlign w:val="superscript"/>
          <w:lang w:val="hy-AM"/>
        </w:rPr>
        <w:t>30</w:t>
      </w:r>
      <w:r w:rsidRPr="00A71D81">
        <w:rPr>
          <w:rStyle w:val="af6"/>
          <w:rFonts w:ascii="GHEA Grapalat" w:hAnsi="GHEA Grapalat" w:cs="Sylfaen"/>
          <w:color w:val="FFFFFF"/>
          <w:sz w:val="20"/>
          <w:lang w:val="hy-AM"/>
        </w:rPr>
        <w:footnoteReference w:id="13"/>
      </w:r>
      <w:r w:rsidRPr="00A71D81">
        <w:rPr>
          <w:rFonts w:ascii="GHEA Grapalat" w:hAnsi="GHEA Grapalat"/>
          <w:sz w:val="20"/>
          <w:lang w:val="hy-AM"/>
        </w:rPr>
        <w:t xml:space="preserve"> </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14"/>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w:t>
      </w:r>
      <w:r w:rsidRPr="00A71D81">
        <w:rPr>
          <w:rFonts w:ascii="GHEA Grapalat" w:hAnsi="GHEA Grapalat" w:cs="Sylfaen"/>
          <w:sz w:val="20"/>
          <w:szCs w:val="20"/>
          <w:lang w:val="hy-AM"/>
        </w:rPr>
        <w:lastRenderedPageBreak/>
        <w:t>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5"/>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6"/>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7"/>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8"/>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lastRenderedPageBreak/>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5"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5"/>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 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af6"/>
          <w:rFonts w:ascii="GHEA Grapalat" w:hAnsi="GHEA Grapalat"/>
          <w:color w:val="FFFFFF"/>
          <w:sz w:val="20"/>
          <w:szCs w:val="20"/>
          <w:lang w:val="hy-AM" w:eastAsia="ru-RU"/>
        </w:rPr>
        <w:footnoteReference w:id="19"/>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53598" w:rsidRDefault="00053598" w:rsidP="00EF3662">
      <w:pPr>
        <w:ind w:firstLine="709"/>
        <w:jc w:val="both"/>
        <w:rPr>
          <w:rFonts w:ascii="GHEA Grapalat" w:hAnsi="GHEA Grapalat"/>
          <w:b/>
          <w:sz w:val="20"/>
        </w:rPr>
      </w:pPr>
    </w:p>
    <w:p w:rsidR="00053598" w:rsidRDefault="00053598" w:rsidP="00EF3662">
      <w:pPr>
        <w:ind w:firstLine="709"/>
        <w:jc w:val="both"/>
        <w:rPr>
          <w:rFonts w:ascii="GHEA Grapalat" w:hAnsi="GHEA Grapalat"/>
          <w:b/>
          <w:sz w:val="20"/>
        </w:rPr>
      </w:pPr>
    </w:p>
    <w:p w:rsidR="00053598" w:rsidRDefault="00053598" w:rsidP="00EF3662">
      <w:pPr>
        <w:ind w:firstLine="709"/>
        <w:jc w:val="both"/>
        <w:rPr>
          <w:rFonts w:ascii="GHEA Grapalat" w:hAnsi="GHEA Grapalat"/>
          <w:b/>
          <w:sz w:val="20"/>
        </w:rPr>
      </w:pPr>
    </w:p>
    <w:p w:rsidR="00053598" w:rsidRDefault="00053598" w:rsidP="00EF3662">
      <w:pPr>
        <w:ind w:firstLine="709"/>
        <w:jc w:val="both"/>
        <w:rPr>
          <w:rFonts w:ascii="GHEA Grapalat" w:hAnsi="GHEA Grapalat"/>
          <w:b/>
          <w:sz w:val="20"/>
        </w:rPr>
      </w:pPr>
    </w:p>
    <w:p w:rsidR="00053598" w:rsidRDefault="00053598" w:rsidP="00EF3662">
      <w:pPr>
        <w:ind w:firstLine="709"/>
        <w:jc w:val="both"/>
        <w:rPr>
          <w:rFonts w:ascii="GHEA Grapalat" w:hAnsi="GHEA Grapalat"/>
          <w:b/>
          <w:sz w:val="20"/>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lastRenderedPageBreak/>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053598"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AE72EE" w:rsidRPr="00C16533" w:rsidRDefault="00AE72EE" w:rsidP="00053598">
            <w:pPr>
              <w:spacing w:line="360" w:lineRule="auto"/>
              <w:rPr>
                <w:rFonts w:ascii="GHEA Grapalat" w:hAnsi="GHEA Grapalat" w:cs="Sylfaen"/>
                <w:b/>
                <w:bCs/>
                <w:sz w:val="18"/>
                <w:szCs w:val="18"/>
                <w:lang w:val="nb-NO"/>
              </w:rPr>
            </w:pPr>
            <w:r>
              <w:rPr>
                <w:rFonts w:ascii="Sylfaen" w:hAnsi="Sylfaen"/>
                <w:b/>
                <w:sz w:val="18"/>
                <w:szCs w:val="18"/>
                <w:lang w:val="nb-NO"/>
              </w:rPr>
              <w:t>&lt;&lt;</w:t>
            </w:r>
            <w:r w:rsidR="00DF57A2">
              <w:rPr>
                <w:rFonts w:ascii="Sylfaen" w:hAnsi="Sylfaen"/>
                <w:b/>
                <w:sz w:val="18"/>
                <w:szCs w:val="18"/>
                <w:lang w:val="nb-NO"/>
              </w:rPr>
              <w:t>Գոռավանի Գոռ մանկապարտեզ</w:t>
            </w:r>
            <w:r w:rsidRPr="00837C0E">
              <w:rPr>
                <w:rFonts w:ascii="Sylfaen" w:hAnsi="Sylfaen"/>
                <w:b/>
                <w:sz w:val="18"/>
                <w:szCs w:val="18"/>
                <w:lang w:val="nb-NO"/>
              </w:rPr>
              <w:t xml:space="preserve">&gt;&gt; </w:t>
            </w:r>
            <w:r w:rsidRPr="00837C0E">
              <w:rPr>
                <w:rFonts w:ascii="Sylfaen" w:hAnsi="Sylfaen"/>
                <w:b/>
                <w:sz w:val="18"/>
                <w:szCs w:val="18"/>
                <w:lang w:val="hy-AM"/>
              </w:rPr>
              <w:t>ՀՈԱԿ</w:t>
            </w:r>
          </w:p>
          <w:tbl>
            <w:tblPr>
              <w:tblW w:w="10672" w:type="dxa"/>
              <w:tblLayout w:type="fixed"/>
              <w:tblLook w:val="04A0"/>
            </w:tblPr>
            <w:tblGrid>
              <w:gridCol w:w="4007"/>
              <w:gridCol w:w="6665"/>
            </w:tblGrid>
            <w:tr w:rsidR="00AE72EE" w:rsidRPr="007560EB" w:rsidTr="00AE72EE">
              <w:trPr>
                <w:trHeight w:val="255"/>
              </w:trPr>
              <w:tc>
                <w:tcPr>
                  <w:tcW w:w="4007" w:type="dxa"/>
                  <w:noWrap/>
                  <w:vAlign w:val="bottom"/>
                </w:tcPr>
                <w:p w:rsidR="00AE72EE" w:rsidRPr="00053598" w:rsidRDefault="00053598" w:rsidP="00053598">
                  <w:pPr>
                    <w:spacing w:line="360" w:lineRule="auto"/>
                    <w:rPr>
                      <w:rFonts w:ascii="GHEA Grapalat" w:hAnsi="GHEA Grapalat" w:cs="Sylfaen"/>
                      <w:b/>
                      <w:bCs/>
                      <w:lang w:val="nb-NO"/>
                    </w:rPr>
                  </w:pPr>
                  <w:r w:rsidRPr="007E517F">
                    <w:rPr>
                      <w:rFonts w:ascii="Sylfaen" w:hAnsi="Sylfaen" w:cs="Sylfaen"/>
                      <w:b/>
                      <w:sz w:val="20"/>
                      <w:szCs w:val="20"/>
                      <w:lang w:val="hy-AM"/>
                    </w:rPr>
                    <w:t>գ</w:t>
                  </w:r>
                  <w:r w:rsidRPr="00053598">
                    <w:rPr>
                      <w:rFonts w:ascii="Sylfaen" w:hAnsi="Sylfaen" w:cs="Sylfaen"/>
                      <w:b/>
                      <w:sz w:val="20"/>
                      <w:szCs w:val="20"/>
                      <w:lang w:val="nb-NO"/>
                    </w:rPr>
                    <w:t xml:space="preserve">. </w:t>
                  </w:r>
                  <w:r>
                    <w:rPr>
                      <w:rFonts w:ascii="Sylfaen" w:hAnsi="Sylfaen" w:cs="Sylfaen"/>
                      <w:b/>
                      <w:sz w:val="20"/>
                      <w:szCs w:val="20"/>
                      <w:lang w:val="nb-NO"/>
                    </w:rPr>
                    <w:t>Գոռավան, Գ. Մարզպետունի 7</w:t>
                  </w:r>
                </w:p>
                <w:tbl>
                  <w:tblPr>
                    <w:tblW w:w="0" w:type="auto"/>
                    <w:tblLayout w:type="fixed"/>
                    <w:tblLook w:val="04A0"/>
                  </w:tblPr>
                  <w:tblGrid>
                    <w:gridCol w:w="333"/>
                    <w:gridCol w:w="2721"/>
                    <w:gridCol w:w="6665"/>
                  </w:tblGrid>
                  <w:tr w:rsidR="00AE72EE" w:rsidRPr="007560EB" w:rsidTr="00AE72EE">
                    <w:trPr>
                      <w:trHeight w:val="255"/>
                    </w:trPr>
                    <w:tc>
                      <w:tcPr>
                        <w:tcW w:w="333" w:type="dxa"/>
                        <w:noWrap/>
                        <w:vAlign w:val="bottom"/>
                      </w:tcPr>
                      <w:p w:rsidR="00AE72EE" w:rsidRPr="00837C0E" w:rsidRDefault="00AE72EE" w:rsidP="00053598">
                        <w:pPr>
                          <w:rPr>
                            <w:rFonts w:ascii="Sylfaen" w:hAnsi="Sylfaen" w:cs="Arial"/>
                            <w:b/>
                            <w:sz w:val="20"/>
                            <w:szCs w:val="20"/>
                            <w:lang w:val="nb-NO"/>
                          </w:rPr>
                        </w:pPr>
                      </w:p>
                    </w:tc>
                    <w:tc>
                      <w:tcPr>
                        <w:tcW w:w="2721" w:type="dxa"/>
                        <w:noWrap/>
                        <w:vAlign w:val="bottom"/>
                        <w:hideMark/>
                      </w:tcPr>
                      <w:p w:rsidR="00AE72EE" w:rsidRPr="00C7183E" w:rsidRDefault="00AE72EE" w:rsidP="00053598">
                        <w:pPr>
                          <w:rPr>
                            <w:rFonts w:ascii="Sylfaen" w:hAnsi="Sylfaen" w:cs="Arial"/>
                            <w:b/>
                            <w:sz w:val="20"/>
                            <w:szCs w:val="20"/>
                            <w:lang w:val="es-ES"/>
                          </w:rPr>
                        </w:pPr>
                        <w:r w:rsidRPr="007E517F">
                          <w:rPr>
                            <w:rFonts w:ascii="Arial Unicode" w:hAnsi="Arial Unicode" w:cs="Sylfaen"/>
                            <w:b/>
                            <w:sz w:val="20"/>
                            <w:szCs w:val="20"/>
                            <w:lang w:val="hy-AM"/>
                          </w:rPr>
                          <w:t>ԱԿԲԱ</w:t>
                        </w:r>
                        <w:r w:rsidRPr="00C7183E">
                          <w:rPr>
                            <w:rFonts w:ascii="Arial Unicode" w:hAnsi="Arial Unicode" w:cs="Sylfaen"/>
                            <w:b/>
                            <w:sz w:val="20"/>
                            <w:szCs w:val="20"/>
                            <w:lang w:val="es-ES"/>
                          </w:rPr>
                          <w:t xml:space="preserve"> </w:t>
                        </w:r>
                        <w:r w:rsidRPr="007E517F">
                          <w:rPr>
                            <w:rFonts w:ascii="Arial Unicode" w:hAnsi="Arial Unicode" w:cs="Sylfaen"/>
                            <w:b/>
                            <w:sz w:val="20"/>
                            <w:szCs w:val="20"/>
                            <w:lang w:val="hy-AM"/>
                          </w:rPr>
                          <w:t>ԿՐԵԴԻՏ</w:t>
                        </w:r>
                      </w:p>
                    </w:tc>
                    <w:tc>
                      <w:tcPr>
                        <w:tcW w:w="6665" w:type="dxa"/>
                        <w:noWrap/>
                        <w:vAlign w:val="bottom"/>
                      </w:tcPr>
                      <w:p w:rsidR="00AE72EE" w:rsidRPr="00837C0E" w:rsidRDefault="00AE72EE" w:rsidP="00053598">
                        <w:pPr>
                          <w:rPr>
                            <w:rFonts w:ascii="Sylfaen" w:hAnsi="Sylfaen" w:cs="Arial"/>
                            <w:b/>
                            <w:sz w:val="20"/>
                            <w:szCs w:val="20"/>
                            <w:lang w:val="nb-NO"/>
                          </w:rPr>
                        </w:pPr>
                      </w:p>
                    </w:tc>
                  </w:tr>
                  <w:tr w:rsidR="00AE72EE" w:rsidRPr="007560EB" w:rsidTr="00AE72EE">
                    <w:trPr>
                      <w:trHeight w:val="255"/>
                    </w:trPr>
                    <w:tc>
                      <w:tcPr>
                        <w:tcW w:w="333" w:type="dxa"/>
                        <w:noWrap/>
                        <w:vAlign w:val="bottom"/>
                      </w:tcPr>
                      <w:p w:rsidR="00AE72EE" w:rsidRPr="00837C0E" w:rsidRDefault="00AE72EE" w:rsidP="00053598">
                        <w:pPr>
                          <w:rPr>
                            <w:rFonts w:ascii="Sylfaen" w:hAnsi="Sylfaen" w:cs="Arial"/>
                            <w:b/>
                            <w:sz w:val="20"/>
                            <w:szCs w:val="20"/>
                            <w:lang w:val="nb-NO"/>
                          </w:rPr>
                        </w:pPr>
                      </w:p>
                    </w:tc>
                    <w:tc>
                      <w:tcPr>
                        <w:tcW w:w="2721" w:type="dxa"/>
                        <w:noWrap/>
                        <w:vAlign w:val="bottom"/>
                        <w:hideMark/>
                      </w:tcPr>
                      <w:p w:rsidR="00AE72EE" w:rsidRPr="00837C0E" w:rsidRDefault="00AE72EE" w:rsidP="00053598">
                        <w:pPr>
                          <w:rPr>
                            <w:rFonts w:ascii="Sylfaen" w:hAnsi="Sylfaen" w:cs="Arial"/>
                            <w:b/>
                            <w:sz w:val="20"/>
                            <w:szCs w:val="20"/>
                            <w:lang w:val="nb-NO"/>
                          </w:rPr>
                        </w:pPr>
                        <w:r w:rsidRPr="007E517F">
                          <w:rPr>
                            <w:rFonts w:ascii="Sylfaen" w:hAnsi="Sylfaen" w:cs="Sylfaen"/>
                            <w:b/>
                            <w:sz w:val="20"/>
                            <w:szCs w:val="20"/>
                            <w:lang w:val="hy-AM"/>
                          </w:rPr>
                          <w:t>Վեդի</w:t>
                        </w:r>
                        <w:r w:rsidRPr="00837C0E">
                          <w:rPr>
                            <w:rFonts w:ascii="Sylfaen" w:hAnsi="Sylfaen" w:cs="Arial LatArm"/>
                            <w:b/>
                            <w:sz w:val="20"/>
                            <w:szCs w:val="20"/>
                            <w:lang w:val="nb-NO"/>
                          </w:rPr>
                          <w:t xml:space="preserve"> </w:t>
                        </w:r>
                        <w:r w:rsidRPr="007E517F">
                          <w:rPr>
                            <w:rFonts w:ascii="Sylfaen" w:hAnsi="Sylfaen" w:cs="Sylfaen"/>
                            <w:b/>
                            <w:sz w:val="20"/>
                            <w:szCs w:val="20"/>
                            <w:lang w:val="hy-AM"/>
                          </w:rPr>
                          <w:t>մ</w:t>
                        </w:r>
                        <w:r w:rsidRPr="00837C0E">
                          <w:rPr>
                            <w:rFonts w:ascii="Sylfaen" w:hAnsi="Sylfaen" w:cs="Arial LatArm"/>
                            <w:b/>
                            <w:sz w:val="20"/>
                            <w:szCs w:val="20"/>
                            <w:lang w:val="nb-NO"/>
                          </w:rPr>
                          <w:t>/</w:t>
                        </w:r>
                        <w:r w:rsidRPr="007E517F">
                          <w:rPr>
                            <w:rFonts w:ascii="Sylfaen" w:hAnsi="Sylfaen" w:cs="Sylfaen"/>
                            <w:b/>
                            <w:sz w:val="20"/>
                            <w:szCs w:val="20"/>
                            <w:lang w:val="hy-AM"/>
                          </w:rPr>
                          <w:t>ճ</w:t>
                        </w:r>
                      </w:p>
                    </w:tc>
                    <w:tc>
                      <w:tcPr>
                        <w:tcW w:w="6665" w:type="dxa"/>
                        <w:noWrap/>
                        <w:vAlign w:val="bottom"/>
                      </w:tcPr>
                      <w:p w:rsidR="00AE72EE" w:rsidRPr="00837C0E" w:rsidRDefault="00AE72EE" w:rsidP="00053598">
                        <w:pPr>
                          <w:rPr>
                            <w:rFonts w:ascii="Sylfaen" w:hAnsi="Sylfaen" w:cs="Arial"/>
                            <w:b/>
                            <w:sz w:val="20"/>
                            <w:szCs w:val="20"/>
                            <w:lang w:val="nb-NO"/>
                          </w:rPr>
                        </w:pPr>
                      </w:p>
                    </w:tc>
                  </w:tr>
                  <w:tr w:rsidR="00AE72EE" w:rsidRPr="007560EB" w:rsidTr="00AE72EE">
                    <w:trPr>
                      <w:trHeight w:val="255"/>
                    </w:trPr>
                    <w:tc>
                      <w:tcPr>
                        <w:tcW w:w="333" w:type="dxa"/>
                        <w:noWrap/>
                        <w:vAlign w:val="bottom"/>
                      </w:tcPr>
                      <w:p w:rsidR="00AE72EE" w:rsidRPr="00837C0E" w:rsidRDefault="00AE72EE" w:rsidP="00053598">
                        <w:pPr>
                          <w:rPr>
                            <w:rFonts w:ascii="Sylfaen" w:hAnsi="Sylfaen" w:cs="Arial"/>
                            <w:b/>
                            <w:sz w:val="20"/>
                            <w:szCs w:val="20"/>
                            <w:lang w:val="nb-NO"/>
                          </w:rPr>
                        </w:pPr>
                      </w:p>
                    </w:tc>
                    <w:tc>
                      <w:tcPr>
                        <w:tcW w:w="9386" w:type="dxa"/>
                        <w:gridSpan w:val="2"/>
                        <w:noWrap/>
                        <w:vAlign w:val="bottom"/>
                        <w:hideMark/>
                      </w:tcPr>
                      <w:p w:rsidR="00AE72EE" w:rsidRPr="00C7183E" w:rsidRDefault="00AE72EE" w:rsidP="00053598">
                        <w:pPr>
                          <w:rPr>
                            <w:rFonts w:ascii="Sylfaen" w:hAnsi="Sylfaen" w:cs="Sylfaen"/>
                            <w:b/>
                            <w:sz w:val="20"/>
                            <w:szCs w:val="20"/>
                            <w:lang w:val="es-ES"/>
                          </w:rPr>
                        </w:pPr>
                        <w:r w:rsidRPr="007E517F">
                          <w:rPr>
                            <w:rFonts w:ascii="Sylfaen" w:hAnsi="Sylfaen" w:cs="Sylfaen"/>
                            <w:b/>
                            <w:sz w:val="20"/>
                            <w:szCs w:val="20"/>
                            <w:lang w:val="hy-AM"/>
                          </w:rPr>
                          <w:t>Հ</w:t>
                        </w:r>
                        <w:r w:rsidRPr="00837C0E">
                          <w:rPr>
                            <w:rFonts w:ascii="Sylfaen" w:hAnsi="Sylfaen" w:cs="Sylfaen"/>
                            <w:b/>
                            <w:sz w:val="20"/>
                            <w:szCs w:val="20"/>
                            <w:lang w:val="nb-NO"/>
                          </w:rPr>
                          <w:t>/</w:t>
                        </w:r>
                        <w:r w:rsidRPr="007E517F">
                          <w:rPr>
                            <w:rFonts w:ascii="Sylfaen" w:hAnsi="Sylfaen" w:cs="Sylfaen"/>
                            <w:b/>
                            <w:sz w:val="20"/>
                            <w:szCs w:val="20"/>
                            <w:lang w:val="hy-AM"/>
                          </w:rPr>
                          <w:t>Հ</w:t>
                        </w:r>
                        <w:r w:rsidR="00053598" w:rsidRPr="007E517F">
                          <w:rPr>
                            <w:rFonts w:ascii="Sylfaen" w:hAnsi="Sylfaen" w:cs="Sylfaen"/>
                            <w:b/>
                            <w:sz w:val="20"/>
                            <w:szCs w:val="20"/>
                            <w:lang w:val="hy-AM"/>
                          </w:rPr>
                          <w:t xml:space="preserve"> </w:t>
                        </w:r>
                        <w:r w:rsidR="00053598">
                          <w:rPr>
                            <w:rFonts w:ascii="Sylfaen" w:hAnsi="Sylfaen" w:cs="Sylfaen"/>
                            <w:b/>
                            <w:sz w:val="20"/>
                            <w:szCs w:val="20"/>
                            <w:lang w:val="es-ES"/>
                          </w:rPr>
                          <w:t>220121660066000</w:t>
                        </w:r>
                      </w:p>
                    </w:tc>
                  </w:tr>
                  <w:tr w:rsidR="00AE72EE" w:rsidRPr="007560EB" w:rsidTr="00AE72EE">
                    <w:trPr>
                      <w:trHeight w:val="285"/>
                    </w:trPr>
                    <w:tc>
                      <w:tcPr>
                        <w:tcW w:w="333" w:type="dxa"/>
                        <w:noWrap/>
                        <w:vAlign w:val="bottom"/>
                      </w:tcPr>
                      <w:p w:rsidR="00AE72EE" w:rsidRPr="00837C0E" w:rsidRDefault="00AE72EE" w:rsidP="00053598">
                        <w:pPr>
                          <w:rPr>
                            <w:rFonts w:ascii="Sylfaen" w:hAnsi="Sylfaen" w:cs="Arial"/>
                            <w:b/>
                            <w:sz w:val="20"/>
                            <w:szCs w:val="20"/>
                            <w:lang w:val="nb-NO"/>
                          </w:rPr>
                        </w:pPr>
                      </w:p>
                    </w:tc>
                    <w:tc>
                      <w:tcPr>
                        <w:tcW w:w="2721" w:type="dxa"/>
                        <w:noWrap/>
                        <w:vAlign w:val="bottom"/>
                        <w:hideMark/>
                      </w:tcPr>
                      <w:p w:rsidR="00AE72EE" w:rsidRPr="00C7183E" w:rsidRDefault="00AE72EE" w:rsidP="00053598">
                        <w:pPr>
                          <w:rPr>
                            <w:rFonts w:ascii="Sylfaen" w:hAnsi="Sylfaen" w:cs="Sylfaen"/>
                            <w:b/>
                            <w:sz w:val="20"/>
                            <w:szCs w:val="20"/>
                            <w:lang w:val="es-ES"/>
                          </w:rPr>
                        </w:pPr>
                        <w:r w:rsidRPr="007E517F">
                          <w:rPr>
                            <w:rFonts w:ascii="Sylfaen" w:hAnsi="Sylfaen" w:cs="Sylfaen"/>
                            <w:b/>
                            <w:sz w:val="20"/>
                            <w:szCs w:val="20"/>
                            <w:lang w:val="hy-AM"/>
                          </w:rPr>
                          <w:t>ՀՎՀՀ</w:t>
                        </w:r>
                        <w:r>
                          <w:rPr>
                            <w:rFonts w:ascii="Sylfaen" w:hAnsi="Sylfaen" w:cs="Sylfaen"/>
                            <w:b/>
                            <w:sz w:val="20"/>
                            <w:szCs w:val="20"/>
                            <w:lang w:val="nb-NO"/>
                          </w:rPr>
                          <w:t xml:space="preserve"> </w:t>
                        </w:r>
                        <w:r w:rsidRPr="00C7183E">
                          <w:rPr>
                            <w:rFonts w:ascii="Sylfaen" w:hAnsi="Sylfaen" w:cs="Sylfaen"/>
                            <w:b/>
                            <w:sz w:val="20"/>
                            <w:szCs w:val="20"/>
                            <w:lang w:val="es-ES"/>
                          </w:rPr>
                          <w:t>0</w:t>
                        </w:r>
                        <w:r w:rsidR="00053598">
                          <w:rPr>
                            <w:rFonts w:ascii="Sylfaen" w:hAnsi="Sylfaen" w:cs="Sylfaen"/>
                            <w:b/>
                            <w:sz w:val="20"/>
                            <w:szCs w:val="20"/>
                            <w:lang w:val="es-ES"/>
                          </w:rPr>
                          <w:t>4111684</w:t>
                        </w:r>
                      </w:p>
                    </w:tc>
                    <w:tc>
                      <w:tcPr>
                        <w:tcW w:w="6665" w:type="dxa"/>
                        <w:noWrap/>
                        <w:vAlign w:val="bottom"/>
                      </w:tcPr>
                      <w:p w:rsidR="00AE72EE" w:rsidRPr="00837C0E" w:rsidRDefault="00AE72EE" w:rsidP="00053598">
                        <w:pPr>
                          <w:rPr>
                            <w:rFonts w:ascii="Sylfaen" w:hAnsi="Sylfaen" w:cs="Arial"/>
                            <w:b/>
                            <w:sz w:val="20"/>
                            <w:szCs w:val="20"/>
                            <w:lang w:val="nb-NO"/>
                          </w:rPr>
                        </w:pPr>
                      </w:p>
                    </w:tc>
                  </w:tr>
                  <w:tr w:rsidR="00AE72EE" w:rsidRPr="007560EB" w:rsidTr="00AE72EE">
                    <w:trPr>
                      <w:trHeight w:val="255"/>
                    </w:trPr>
                    <w:tc>
                      <w:tcPr>
                        <w:tcW w:w="333" w:type="dxa"/>
                        <w:noWrap/>
                        <w:vAlign w:val="bottom"/>
                      </w:tcPr>
                      <w:p w:rsidR="00AE72EE" w:rsidRPr="00837C0E" w:rsidRDefault="00AE72EE" w:rsidP="00053598">
                        <w:pPr>
                          <w:rPr>
                            <w:rFonts w:ascii="Sylfaen" w:hAnsi="Sylfaen" w:cs="Arial"/>
                            <w:b/>
                            <w:sz w:val="20"/>
                            <w:szCs w:val="20"/>
                            <w:lang w:val="nb-NO"/>
                          </w:rPr>
                        </w:pPr>
                      </w:p>
                    </w:tc>
                    <w:tc>
                      <w:tcPr>
                        <w:tcW w:w="2721" w:type="dxa"/>
                        <w:noWrap/>
                        <w:vAlign w:val="bottom"/>
                      </w:tcPr>
                      <w:p w:rsidR="00AE72EE" w:rsidRPr="00837C0E" w:rsidRDefault="00AE72EE" w:rsidP="00053598">
                        <w:pPr>
                          <w:rPr>
                            <w:rFonts w:ascii="Sylfaen" w:hAnsi="Sylfaen" w:cs="Sylfaen"/>
                            <w:b/>
                            <w:sz w:val="20"/>
                            <w:szCs w:val="20"/>
                            <w:lang w:val="nb-NO"/>
                          </w:rPr>
                        </w:pPr>
                        <w:r w:rsidRPr="00837C0E">
                          <w:rPr>
                            <w:rFonts w:ascii="Sylfaen" w:hAnsi="Sylfaen" w:cs="Arial"/>
                            <w:b/>
                            <w:sz w:val="20"/>
                            <w:szCs w:val="20"/>
                            <w:lang w:val="nb-NO"/>
                          </w:rPr>
                          <w:t xml:space="preserve">Տնօրեն  </w:t>
                        </w:r>
                        <w:r w:rsidR="00053598">
                          <w:rPr>
                            <w:rFonts w:ascii="Sylfaen" w:hAnsi="Sylfaen" w:cs="Arial"/>
                            <w:b/>
                            <w:sz w:val="20"/>
                            <w:szCs w:val="20"/>
                            <w:lang w:val="nb-NO"/>
                          </w:rPr>
                          <w:t>Մ. Պետրոսյան</w:t>
                        </w:r>
                      </w:p>
                      <w:p w:rsidR="00AE72EE" w:rsidRPr="00837C0E" w:rsidRDefault="00AE72EE" w:rsidP="00053598">
                        <w:pPr>
                          <w:rPr>
                            <w:rFonts w:ascii="Sylfaen" w:hAnsi="Sylfaen" w:cs="Arial"/>
                            <w:b/>
                            <w:sz w:val="20"/>
                            <w:szCs w:val="20"/>
                            <w:lang w:val="nb-NO"/>
                          </w:rPr>
                        </w:pPr>
                      </w:p>
                    </w:tc>
                    <w:tc>
                      <w:tcPr>
                        <w:tcW w:w="6665" w:type="dxa"/>
                        <w:noWrap/>
                        <w:vAlign w:val="bottom"/>
                      </w:tcPr>
                      <w:p w:rsidR="00AE72EE" w:rsidRPr="00837C0E" w:rsidRDefault="00AE72EE" w:rsidP="00053598">
                        <w:pPr>
                          <w:rPr>
                            <w:rFonts w:ascii="Sylfaen" w:hAnsi="Sylfaen" w:cs="Arial"/>
                            <w:b/>
                            <w:sz w:val="20"/>
                            <w:szCs w:val="20"/>
                            <w:lang w:val="nb-NO"/>
                          </w:rPr>
                        </w:pPr>
                      </w:p>
                    </w:tc>
                  </w:tr>
                </w:tbl>
                <w:p w:rsidR="00AE72EE" w:rsidRPr="00837C0E" w:rsidRDefault="00AE72EE" w:rsidP="00053598">
                  <w:pPr>
                    <w:spacing w:line="360" w:lineRule="auto"/>
                    <w:rPr>
                      <w:rFonts w:ascii="Sylfaen" w:hAnsi="Sylfaen" w:cs="Arial"/>
                      <w:b/>
                      <w:sz w:val="20"/>
                      <w:szCs w:val="20"/>
                      <w:lang w:val="nb-NO"/>
                    </w:rPr>
                  </w:pPr>
                </w:p>
              </w:tc>
              <w:tc>
                <w:tcPr>
                  <w:tcW w:w="6665" w:type="dxa"/>
                  <w:noWrap/>
                  <w:vAlign w:val="bottom"/>
                </w:tcPr>
                <w:p w:rsidR="00AE72EE" w:rsidRPr="00837C0E" w:rsidRDefault="00AE72EE" w:rsidP="00053598">
                  <w:pPr>
                    <w:ind w:left="5562"/>
                    <w:rPr>
                      <w:rFonts w:ascii="Sylfaen" w:hAnsi="Sylfaen" w:cs="Arial"/>
                      <w:b/>
                      <w:sz w:val="20"/>
                      <w:szCs w:val="20"/>
                      <w:lang w:val="nb-NO"/>
                    </w:rPr>
                  </w:pPr>
                </w:p>
              </w:tc>
            </w:tr>
          </w:tbl>
          <w:p w:rsidR="00071D1C" w:rsidRPr="00551E8B" w:rsidRDefault="00071D1C" w:rsidP="00EF3662">
            <w:pPr>
              <w:jc w:val="center"/>
              <w:rPr>
                <w:rFonts w:ascii="GHEA Grapalat" w:hAnsi="GHEA Grapalat"/>
                <w:sz w:val="18"/>
                <w:szCs w:val="18"/>
                <w:lang w:val="nb-NO"/>
              </w:rPr>
            </w:pPr>
            <w:r w:rsidRPr="00551E8B">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551E8B">
              <w:rPr>
                <w:rFonts w:ascii="GHEA Grapalat" w:hAnsi="GHEA Grapalat"/>
                <w:sz w:val="18"/>
                <w:szCs w:val="18"/>
                <w:lang w:val="nb-NO"/>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053598" w:rsidRDefault="00071D1C" w:rsidP="00EF3662">
            <w:pPr>
              <w:jc w:val="center"/>
              <w:rPr>
                <w:rFonts w:ascii="GHEA Grapalat" w:hAnsi="GHEA Grapalat"/>
                <w:sz w:val="18"/>
                <w:szCs w:val="18"/>
                <w:lang w:val="nb-NO"/>
              </w:rPr>
            </w:pPr>
            <w:r w:rsidRPr="00053598">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053598">
              <w:rPr>
                <w:rFonts w:ascii="GHEA Grapalat" w:hAnsi="GHEA Grapalat"/>
                <w:sz w:val="18"/>
                <w:szCs w:val="18"/>
                <w:lang w:val="nb-NO"/>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A5FF7">
          <w:pgSz w:w="11906" w:h="16838" w:code="9"/>
          <w:pgMar w:top="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312E"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7E517F" w:rsidRPr="00A7312E" w:rsidRDefault="007E517F" w:rsidP="00EF3662">
      <w:pPr>
        <w:jc w:val="center"/>
        <w:rPr>
          <w:rFonts w:ascii="GHEA Grapalat" w:hAnsi="GHEA Grapalat"/>
          <w:sz w:val="20"/>
          <w:lang w:val="hy-AM"/>
        </w:rPr>
      </w:pPr>
    </w:p>
    <w:p w:rsidR="007E517F" w:rsidRPr="00A7312E" w:rsidRDefault="007E517F" w:rsidP="00EF3662">
      <w:pPr>
        <w:jc w:val="center"/>
        <w:rPr>
          <w:rFonts w:ascii="GHEA Grapalat" w:hAnsi="GHEA Grapalat"/>
          <w:sz w:val="20"/>
          <w:lang w:val="hy-AM"/>
        </w:rPr>
      </w:pPr>
    </w:p>
    <w:p w:rsidR="007E517F" w:rsidRPr="00A7312E" w:rsidRDefault="007E517F" w:rsidP="00EF3662">
      <w:pPr>
        <w:jc w:val="center"/>
        <w:rPr>
          <w:rFonts w:ascii="GHEA Grapalat" w:hAnsi="GHEA Grapalat"/>
          <w:sz w:val="20"/>
          <w:lang w:val="hy-AM"/>
        </w:rPr>
      </w:pPr>
    </w:p>
    <w:p w:rsidR="007E517F" w:rsidRPr="00A71D81" w:rsidRDefault="007E517F" w:rsidP="007E517F">
      <w:pPr>
        <w:jc w:val="right"/>
        <w:rPr>
          <w:rFonts w:ascii="GHEA Grapalat" w:hAnsi="GHEA Grapalat"/>
          <w:i/>
          <w:sz w:val="18"/>
          <w:lang w:val="hy-AM"/>
        </w:rPr>
      </w:pPr>
      <w:r w:rsidRPr="00A71D81">
        <w:rPr>
          <w:rFonts w:ascii="GHEA Grapalat" w:hAnsi="GHEA Grapalat"/>
          <w:i/>
          <w:sz w:val="18"/>
          <w:lang w:val="hy-AM"/>
        </w:rPr>
        <w:t xml:space="preserve">«         »              20  թ. կնքված </w:t>
      </w:r>
    </w:p>
    <w:p w:rsidR="007E517F" w:rsidRPr="00A71D81" w:rsidRDefault="007E517F" w:rsidP="007E517F">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7E517F" w:rsidRPr="00A71D81" w:rsidRDefault="007E517F" w:rsidP="007E517F">
      <w:pPr>
        <w:jc w:val="center"/>
        <w:rPr>
          <w:rFonts w:ascii="GHEA Grapalat" w:hAnsi="GHEA Grapalat"/>
          <w:sz w:val="18"/>
          <w:lang w:val="hy-AM"/>
        </w:rPr>
      </w:pPr>
    </w:p>
    <w:p w:rsidR="007E517F" w:rsidRPr="00A71D81" w:rsidRDefault="007E517F" w:rsidP="007E517F">
      <w:pPr>
        <w:jc w:val="center"/>
        <w:rPr>
          <w:rFonts w:ascii="GHEA Grapalat" w:hAnsi="GHEA Grapalat"/>
          <w:sz w:val="20"/>
          <w:lang w:val="hy-AM"/>
        </w:rPr>
      </w:pPr>
    </w:p>
    <w:p w:rsidR="007E517F" w:rsidRPr="00A71D81" w:rsidRDefault="007E517F" w:rsidP="007E517F">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7E517F" w:rsidRPr="00A71D81" w:rsidRDefault="007E517F" w:rsidP="007E51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
        <w:gridCol w:w="635"/>
        <w:gridCol w:w="20"/>
        <w:gridCol w:w="52"/>
        <w:gridCol w:w="1064"/>
        <w:gridCol w:w="18"/>
        <w:gridCol w:w="13"/>
        <w:gridCol w:w="961"/>
        <w:gridCol w:w="6"/>
        <w:gridCol w:w="23"/>
        <w:gridCol w:w="800"/>
        <w:gridCol w:w="29"/>
        <w:gridCol w:w="61"/>
        <w:gridCol w:w="10"/>
        <w:gridCol w:w="3933"/>
        <w:gridCol w:w="21"/>
        <w:gridCol w:w="68"/>
        <w:gridCol w:w="147"/>
        <w:gridCol w:w="712"/>
        <w:gridCol w:w="27"/>
        <w:gridCol w:w="825"/>
        <w:gridCol w:w="25"/>
        <w:gridCol w:w="831"/>
        <w:gridCol w:w="16"/>
        <w:gridCol w:w="995"/>
        <w:gridCol w:w="1501"/>
        <w:gridCol w:w="61"/>
        <w:gridCol w:w="852"/>
        <w:gridCol w:w="139"/>
        <w:gridCol w:w="92"/>
        <w:gridCol w:w="22"/>
        <w:gridCol w:w="10"/>
        <w:gridCol w:w="1716"/>
        <w:gridCol w:w="231"/>
        <w:gridCol w:w="55"/>
      </w:tblGrid>
      <w:tr w:rsidR="007E517F" w:rsidRPr="00A71D81" w:rsidTr="00FF6181">
        <w:trPr>
          <w:gridBefore w:val="1"/>
          <w:gridAfter w:val="2"/>
          <w:wBefore w:w="48" w:type="dxa"/>
          <w:wAfter w:w="286" w:type="dxa"/>
        </w:trPr>
        <w:tc>
          <w:tcPr>
            <w:tcW w:w="15685" w:type="dxa"/>
            <w:gridSpan w:val="32"/>
          </w:tcPr>
          <w:p w:rsidR="007E517F" w:rsidRPr="00A71D81" w:rsidRDefault="007E517F" w:rsidP="007E517F">
            <w:pPr>
              <w:jc w:val="center"/>
              <w:rPr>
                <w:rFonts w:ascii="GHEA Grapalat" w:hAnsi="GHEA Grapalat"/>
                <w:sz w:val="18"/>
              </w:rPr>
            </w:pPr>
            <w:r w:rsidRPr="00A71D81">
              <w:rPr>
                <w:rFonts w:ascii="GHEA Grapalat" w:hAnsi="GHEA Grapalat"/>
                <w:sz w:val="18"/>
              </w:rPr>
              <w:t>Ապրանքի</w:t>
            </w:r>
          </w:p>
        </w:tc>
      </w:tr>
      <w:tr w:rsidR="007E517F" w:rsidRPr="00A71D81" w:rsidTr="00FF6181">
        <w:trPr>
          <w:gridBefore w:val="1"/>
          <w:gridAfter w:val="2"/>
          <w:wBefore w:w="48" w:type="dxa"/>
          <w:wAfter w:w="286" w:type="dxa"/>
          <w:trHeight w:val="219"/>
        </w:trPr>
        <w:tc>
          <w:tcPr>
            <w:tcW w:w="635" w:type="dxa"/>
            <w:vMerge w:val="restart"/>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154" w:type="dxa"/>
            <w:gridSpan w:val="4"/>
            <w:vMerge w:val="restart"/>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980" w:type="dxa"/>
            <w:gridSpan w:val="3"/>
            <w:vMerge w:val="restart"/>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 xml:space="preserve">անվանումը </w:t>
            </w:r>
          </w:p>
        </w:tc>
        <w:tc>
          <w:tcPr>
            <w:tcW w:w="852" w:type="dxa"/>
            <w:gridSpan w:val="3"/>
            <w:vMerge w:val="restart"/>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ապրանքային նշանը, մակիշը և արտադրողի անվանումը **</w:t>
            </w:r>
          </w:p>
        </w:tc>
        <w:tc>
          <w:tcPr>
            <w:tcW w:w="4240" w:type="dxa"/>
            <w:gridSpan w:val="6"/>
            <w:vMerge w:val="restart"/>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տեխնիկական բնութագիրը</w:t>
            </w:r>
          </w:p>
        </w:tc>
        <w:tc>
          <w:tcPr>
            <w:tcW w:w="712" w:type="dxa"/>
            <w:vMerge w:val="restart"/>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չափման միավորը</w:t>
            </w:r>
          </w:p>
        </w:tc>
        <w:tc>
          <w:tcPr>
            <w:tcW w:w="852" w:type="dxa"/>
            <w:gridSpan w:val="2"/>
            <w:vMerge w:val="restart"/>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միավոր գինը/ՀՀ դրամ</w:t>
            </w:r>
          </w:p>
        </w:tc>
        <w:tc>
          <w:tcPr>
            <w:tcW w:w="856" w:type="dxa"/>
            <w:gridSpan w:val="2"/>
            <w:vMerge w:val="restart"/>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ընդհանուր գինը/ՀՀ դրամ</w:t>
            </w:r>
          </w:p>
        </w:tc>
        <w:tc>
          <w:tcPr>
            <w:tcW w:w="1011" w:type="dxa"/>
            <w:gridSpan w:val="2"/>
            <w:vMerge w:val="restart"/>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ընդհանուր քանակը</w:t>
            </w:r>
          </w:p>
        </w:tc>
        <w:tc>
          <w:tcPr>
            <w:tcW w:w="4393" w:type="dxa"/>
            <w:gridSpan w:val="8"/>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մատակարարման</w:t>
            </w:r>
          </w:p>
        </w:tc>
      </w:tr>
      <w:tr w:rsidR="007E517F" w:rsidRPr="00A71D81" w:rsidTr="00FF6181">
        <w:trPr>
          <w:gridBefore w:val="1"/>
          <w:gridAfter w:val="2"/>
          <w:wBefore w:w="48" w:type="dxa"/>
          <w:wAfter w:w="286" w:type="dxa"/>
          <w:trHeight w:val="445"/>
        </w:trPr>
        <w:tc>
          <w:tcPr>
            <w:tcW w:w="635" w:type="dxa"/>
            <w:vMerge/>
            <w:vAlign w:val="center"/>
          </w:tcPr>
          <w:p w:rsidR="007E517F" w:rsidRPr="00A71D81" w:rsidRDefault="007E517F" w:rsidP="007E517F">
            <w:pPr>
              <w:jc w:val="center"/>
              <w:rPr>
                <w:rFonts w:ascii="GHEA Grapalat" w:hAnsi="GHEA Grapalat"/>
                <w:sz w:val="18"/>
              </w:rPr>
            </w:pPr>
          </w:p>
        </w:tc>
        <w:tc>
          <w:tcPr>
            <w:tcW w:w="1154" w:type="dxa"/>
            <w:gridSpan w:val="4"/>
            <w:vMerge/>
            <w:vAlign w:val="center"/>
          </w:tcPr>
          <w:p w:rsidR="007E517F" w:rsidRPr="00A71D81" w:rsidRDefault="007E517F" w:rsidP="007E517F">
            <w:pPr>
              <w:jc w:val="center"/>
              <w:rPr>
                <w:rFonts w:ascii="GHEA Grapalat" w:hAnsi="GHEA Grapalat"/>
                <w:sz w:val="18"/>
              </w:rPr>
            </w:pPr>
          </w:p>
        </w:tc>
        <w:tc>
          <w:tcPr>
            <w:tcW w:w="980" w:type="dxa"/>
            <w:gridSpan w:val="3"/>
            <w:vMerge/>
            <w:vAlign w:val="center"/>
          </w:tcPr>
          <w:p w:rsidR="007E517F" w:rsidRPr="00A71D81" w:rsidRDefault="007E517F" w:rsidP="007E517F">
            <w:pPr>
              <w:jc w:val="center"/>
              <w:rPr>
                <w:rFonts w:ascii="GHEA Grapalat" w:hAnsi="GHEA Grapalat"/>
                <w:sz w:val="18"/>
              </w:rPr>
            </w:pPr>
          </w:p>
        </w:tc>
        <w:tc>
          <w:tcPr>
            <w:tcW w:w="852" w:type="dxa"/>
            <w:gridSpan w:val="3"/>
            <w:vMerge/>
            <w:vAlign w:val="center"/>
          </w:tcPr>
          <w:p w:rsidR="007E517F" w:rsidRPr="00A71D81" w:rsidRDefault="007E517F" w:rsidP="007E517F">
            <w:pPr>
              <w:jc w:val="center"/>
              <w:rPr>
                <w:rFonts w:ascii="GHEA Grapalat" w:hAnsi="GHEA Grapalat"/>
                <w:sz w:val="18"/>
              </w:rPr>
            </w:pPr>
          </w:p>
        </w:tc>
        <w:tc>
          <w:tcPr>
            <w:tcW w:w="4240" w:type="dxa"/>
            <w:gridSpan w:val="6"/>
            <w:vMerge/>
            <w:vAlign w:val="center"/>
          </w:tcPr>
          <w:p w:rsidR="007E517F" w:rsidRPr="00A71D81" w:rsidRDefault="007E517F" w:rsidP="007E517F">
            <w:pPr>
              <w:jc w:val="center"/>
              <w:rPr>
                <w:rFonts w:ascii="GHEA Grapalat" w:hAnsi="GHEA Grapalat"/>
                <w:sz w:val="18"/>
              </w:rPr>
            </w:pPr>
          </w:p>
        </w:tc>
        <w:tc>
          <w:tcPr>
            <w:tcW w:w="712" w:type="dxa"/>
            <w:vMerge/>
            <w:vAlign w:val="center"/>
          </w:tcPr>
          <w:p w:rsidR="007E517F" w:rsidRPr="00A71D81" w:rsidRDefault="007E517F" w:rsidP="007E517F">
            <w:pPr>
              <w:jc w:val="center"/>
              <w:rPr>
                <w:rFonts w:ascii="GHEA Grapalat" w:hAnsi="GHEA Grapalat"/>
                <w:sz w:val="18"/>
              </w:rPr>
            </w:pPr>
          </w:p>
        </w:tc>
        <w:tc>
          <w:tcPr>
            <w:tcW w:w="852" w:type="dxa"/>
            <w:gridSpan w:val="2"/>
            <w:vMerge/>
            <w:vAlign w:val="center"/>
          </w:tcPr>
          <w:p w:rsidR="007E517F" w:rsidRPr="00A71D81" w:rsidRDefault="007E517F" w:rsidP="007E517F">
            <w:pPr>
              <w:jc w:val="center"/>
              <w:rPr>
                <w:rFonts w:ascii="GHEA Grapalat" w:hAnsi="GHEA Grapalat"/>
                <w:sz w:val="18"/>
              </w:rPr>
            </w:pPr>
          </w:p>
        </w:tc>
        <w:tc>
          <w:tcPr>
            <w:tcW w:w="856" w:type="dxa"/>
            <w:gridSpan w:val="2"/>
            <w:vMerge/>
            <w:vAlign w:val="center"/>
          </w:tcPr>
          <w:p w:rsidR="007E517F" w:rsidRPr="00A71D81" w:rsidRDefault="007E517F" w:rsidP="007E517F">
            <w:pPr>
              <w:jc w:val="center"/>
              <w:rPr>
                <w:rFonts w:ascii="GHEA Grapalat" w:hAnsi="GHEA Grapalat"/>
                <w:sz w:val="18"/>
              </w:rPr>
            </w:pPr>
          </w:p>
        </w:tc>
        <w:tc>
          <w:tcPr>
            <w:tcW w:w="1011" w:type="dxa"/>
            <w:gridSpan w:val="2"/>
            <w:vMerge/>
            <w:vAlign w:val="center"/>
          </w:tcPr>
          <w:p w:rsidR="007E517F" w:rsidRPr="00A71D81" w:rsidRDefault="007E517F" w:rsidP="007E517F">
            <w:pPr>
              <w:jc w:val="center"/>
              <w:rPr>
                <w:rFonts w:ascii="GHEA Grapalat" w:hAnsi="GHEA Grapalat"/>
                <w:sz w:val="18"/>
              </w:rPr>
            </w:pPr>
          </w:p>
        </w:tc>
        <w:tc>
          <w:tcPr>
            <w:tcW w:w="1501" w:type="dxa"/>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հասցեն</w:t>
            </w:r>
          </w:p>
        </w:tc>
        <w:tc>
          <w:tcPr>
            <w:tcW w:w="913" w:type="dxa"/>
            <w:gridSpan w:val="2"/>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ենթակա քանակը</w:t>
            </w:r>
          </w:p>
        </w:tc>
        <w:tc>
          <w:tcPr>
            <w:tcW w:w="1979" w:type="dxa"/>
            <w:gridSpan w:val="5"/>
            <w:vAlign w:val="center"/>
          </w:tcPr>
          <w:p w:rsidR="007E517F" w:rsidRPr="00A71D81" w:rsidRDefault="007E517F" w:rsidP="007E517F">
            <w:pPr>
              <w:jc w:val="center"/>
              <w:rPr>
                <w:rFonts w:ascii="GHEA Grapalat" w:hAnsi="GHEA Grapalat"/>
                <w:sz w:val="18"/>
              </w:rPr>
            </w:pPr>
            <w:r w:rsidRPr="00A71D81">
              <w:rPr>
                <w:rFonts w:ascii="GHEA Grapalat" w:hAnsi="GHEA Grapalat"/>
                <w:sz w:val="18"/>
              </w:rPr>
              <w:t>Ժամկետը***</w:t>
            </w:r>
          </w:p>
          <w:p w:rsidR="007E517F" w:rsidRPr="00A71D81" w:rsidRDefault="007E517F" w:rsidP="007E517F">
            <w:pPr>
              <w:jc w:val="center"/>
              <w:rPr>
                <w:rFonts w:ascii="GHEA Grapalat" w:hAnsi="GHEA Grapalat"/>
                <w:sz w:val="18"/>
              </w:rPr>
            </w:pPr>
          </w:p>
        </w:tc>
      </w:tr>
      <w:tr w:rsidR="007E517F" w:rsidRPr="00A71D81" w:rsidTr="00FF6181">
        <w:trPr>
          <w:gridBefore w:val="1"/>
          <w:gridAfter w:val="2"/>
          <w:wBefore w:w="48" w:type="dxa"/>
          <w:wAfter w:w="286" w:type="dxa"/>
          <w:trHeight w:val="1770"/>
        </w:trPr>
        <w:tc>
          <w:tcPr>
            <w:tcW w:w="635" w:type="dxa"/>
          </w:tcPr>
          <w:p w:rsidR="007E517F" w:rsidRPr="001D0CA2" w:rsidRDefault="00FF6181" w:rsidP="007E517F">
            <w:pPr>
              <w:rPr>
                <w:rFonts w:ascii="Sylfaen" w:hAnsi="Sylfaen"/>
                <w:sz w:val="16"/>
                <w:szCs w:val="16"/>
              </w:rPr>
            </w:pPr>
            <w:r>
              <w:rPr>
                <w:rFonts w:ascii="Sylfaen" w:hAnsi="Sylfaen"/>
                <w:sz w:val="16"/>
                <w:szCs w:val="16"/>
              </w:rPr>
              <w:t>1</w:t>
            </w:r>
          </w:p>
        </w:tc>
        <w:tc>
          <w:tcPr>
            <w:tcW w:w="1154" w:type="dxa"/>
            <w:gridSpan w:val="4"/>
          </w:tcPr>
          <w:p w:rsidR="007E517F" w:rsidRPr="001D0CA2" w:rsidRDefault="007E517F" w:rsidP="007E517F">
            <w:pPr>
              <w:rPr>
                <w:rFonts w:ascii="Sylfaen" w:hAnsi="Sylfaen"/>
                <w:b/>
                <w:sz w:val="16"/>
                <w:szCs w:val="16"/>
              </w:rPr>
            </w:pPr>
            <w:r>
              <w:rPr>
                <w:rFonts w:ascii="Sylfaen" w:hAnsi="Sylfaen"/>
                <w:b/>
                <w:sz w:val="16"/>
                <w:szCs w:val="16"/>
              </w:rPr>
              <w:t>15821500</w:t>
            </w:r>
          </w:p>
        </w:tc>
        <w:tc>
          <w:tcPr>
            <w:tcW w:w="980" w:type="dxa"/>
            <w:gridSpan w:val="3"/>
          </w:tcPr>
          <w:p w:rsidR="007E517F" w:rsidRPr="001D0CA2" w:rsidRDefault="007E517F" w:rsidP="007E517F">
            <w:pPr>
              <w:rPr>
                <w:rFonts w:ascii="Sylfaen" w:eastAsia="Tahoma" w:hAnsi="Sylfaen" w:cs="Tahoma"/>
                <w:sz w:val="16"/>
                <w:szCs w:val="16"/>
              </w:rPr>
            </w:pPr>
            <w:r>
              <w:rPr>
                <w:rFonts w:ascii="Sylfaen" w:eastAsia="Tahoma" w:hAnsi="Sylfaen" w:cs="Tahoma"/>
                <w:sz w:val="16"/>
                <w:szCs w:val="16"/>
              </w:rPr>
              <w:t>Թխվածքաբլիթներ</w:t>
            </w:r>
          </w:p>
          <w:p w:rsidR="007E517F" w:rsidRPr="001D0CA2" w:rsidRDefault="007E517F" w:rsidP="007E517F">
            <w:pPr>
              <w:rPr>
                <w:rFonts w:ascii="Sylfaen" w:hAnsi="Sylfaen"/>
                <w:sz w:val="16"/>
                <w:szCs w:val="16"/>
              </w:rPr>
            </w:pPr>
          </w:p>
        </w:tc>
        <w:tc>
          <w:tcPr>
            <w:tcW w:w="852" w:type="dxa"/>
            <w:gridSpan w:val="3"/>
          </w:tcPr>
          <w:p w:rsidR="007E517F" w:rsidRPr="001D0CA2" w:rsidRDefault="007E517F" w:rsidP="007E517F">
            <w:pPr>
              <w:rPr>
                <w:sz w:val="16"/>
                <w:szCs w:val="16"/>
              </w:rPr>
            </w:pPr>
            <w:r w:rsidRPr="001D0CA2">
              <w:rPr>
                <w:rFonts w:ascii="Sylfaen" w:hAnsi="Sylfaen"/>
                <w:sz w:val="16"/>
                <w:szCs w:val="16"/>
              </w:rPr>
              <w:t xml:space="preserve">ՀՀ կամ </w:t>
            </w:r>
            <w:r w:rsidRPr="001D0CA2">
              <w:rPr>
                <w:rFonts w:ascii="Sylfaen" w:hAnsi="Sylfaen"/>
                <w:sz w:val="16"/>
                <w:szCs w:val="16"/>
                <w:lang w:val="ru-RU"/>
              </w:rPr>
              <w:t>համարժեք</w:t>
            </w:r>
          </w:p>
        </w:tc>
        <w:tc>
          <w:tcPr>
            <w:tcW w:w="4240" w:type="dxa"/>
            <w:gridSpan w:val="6"/>
          </w:tcPr>
          <w:p w:rsidR="007E517F" w:rsidRPr="001D0CA2" w:rsidRDefault="007E517F" w:rsidP="007E517F">
            <w:pPr>
              <w:jc w:val="center"/>
              <w:rPr>
                <w:rFonts w:ascii="Sylfaen" w:hAnsi="Sylfaen"/>
                <w:sz w:val="16"/>
                <w:szCs w:val="16"/>
              </w:rPr>
            </w:pPr>
            <w:r w:rsidRPr="00AC3325">
              <w:rPr>
                <w:rFonts w:ascii="Sylfaen" w:hAnsi="Sylfaen" w:cs="Sylfaen"/>
                <w:sz w:val="16"/>
                <w:szCs w:val="16"/>
              </w:rPr>
              <w:t>Թարմ</w:t>
            </w:r>
            <w:r w:rsidRPr="00AC3325">
              <w:rPr>
                <w:rFonts w:ascii="Sylfaen" w:hAnsi="Sylfaen" w:cs="Arial"/>
                <w:sz w:val="16"/>
                <w:szCs w:val="16"/>
              </w:rPr>
              <w:t xml:space="preserve"> </w:t>
            </w:r>
            <w:r w:rsidRPr="00AC3325">
              <w:rPr>
                <w:rFonts w:ascii="Sylfaen" w:hAnsi="Sylfaen" w:cs="Sylfaen"/>
                <w:sz w:val="16"/>
                <w:szCs w:val="16"/>
              </w:rPr>
              <w:t>վիճակում</w:t>
            </w:r>
            <w:r w:rsidRPr="00AC3325">
              <w:rPr>
                <w:rFonts w:ascii="Sylfaen" w:hAnsi="Sylfaen" w:cs="Arial"/>
                <w:sz w:val="16"/>
                <w:szCs w:val="16"/>
              </w:rPr>
              <w:t xml:space="preserve">, </w:t>
            </w:r>
            <w:r w:rsidRPr="00AC3325">
              <w:rPr>
                <w:rFonts w:ascii="Sylfaen" w:hAnsi="Sylfaen" w:cs="Sylfaen"/>
                <w:sz w:val="16"/>
                <w:szCs w:val="16"/>
              </w:rPr>
              <w:t>կ</w:t>
            </w:r>
            <w:r w:rsidRPr="00AC3325">
              <w:rPr>
                <w:rFonts w:ascii="Sylfaen" w:hAnsi="Sylfaen" w:cs="Sylfaen"/>
                <w:sz w:val="16"/>
                <w:szCs w:val="16"/>
                <w:lang w:val="hy-AM"/>
              </w:rPr>
              <w:t>աթնահունց</w:t>
            </w:r>
            <w:r w:rsidRPr="00AC3325">
              <w:rPr>
                <w:rFonts w:ascii="Sylfaen" w:hAnsi="Sylfaen" w:cs="Arial LatArm"/>
                <w:sz w:val="16"/>
                <w:szCs w:val="16"/>
                <w:lang w:val="hy-AM"/>
              </w:rPr>
              <w:t xml:space="preserve">, </w:t>
            </w:r>
            <w:r>
              <w:rPr>
                <w:rFonts w:ascii="Sylfaen" w:hAnsi="Sylfaen" w:cs="Sylfaen"/>
                <w:sz w:val="16"/>
                <w:szCs w:val="16"/>
              </w:rPr>
              <w:t>պեչենի</w:t>
            </w:r>
            <w:r w:rsidRPr="00AC3325">
              <w:rPr>
                <w:rFonts w:ascii="Sylfaen" w:hAnsi="Sylfaen" w:cs="Arial LatArm"/>
                <w:sz w:val="16"/>
                <w:szCs w:val="16"/>
                <w:lang w:val="hy-AM"/>
              </w:rPr>
              <w:t xml:space="preserve"> </w:t>
            </w:r>
            <w:r>
              <w:rPr>
                <w:rFonts w:ascii="Sylfaen" w:hAnsi="Sylfaen" w:cs="Arial LatArm"/>
                <w:sz w:val="16"/>
                <w:szCs w:val="16"/>
              </w:rPr>
              <w:t xml:space="preserve">  </w:t>
            </w:r>
            <w:r w:rsidRPr="00AC3325">
              <w:rPr>
                <w:rFonts w:ascii="Sylfaen" w:hAnsi="Sylfaen" w:cs="Arial LatArm"/>
                <w:sz w:val="16"/>
                <w:szCs w:val="16"/>
                <w:lang w:val="hy-AM"/>
              </w:rPr>
              <w:t xml:space="preserve"> </w:t>
            </w:r>
            <w:r w:rsidRPr="00AC3325">
              <w:rPr>
                <w:rFonts w:ascii="Sylfaen" w:hAnsi="Sylfaen" w:cs="Sylfaen"/>
                <w:sz w:val="16"/>
                <w:szCs w:val="16"/>
                <w:lang w:val="hy-AM"/>
              </w:rPr>
              <w:t>խոնավությունը՝</w:t>
            </w:r>
            <w:r w:rsidRPr="00AC3325">
              <w:rPr>
                <w:rFonts w:ascii="Sylfaen" w:hAnsi="Sylfaen" w:cs="Arial LatArm"/>
                <w:sz w:val="16"/>
                <w:szCs w:val="16"/>
                <w:lang w:val="hy-AM"/>
              </w:rPr>
              <w:t xml:space="preserve"> 3 %-</w:t>
            </w:r>
            <w:r w:rsidRPr="00AC3325">
              <w:rPr>
                <w:rFonts w:ascii="Sylfaen" w:hAnsi="Sylfaen" w:cs="Sylfaen"/>
                <w:sz w:val="16"/>
                <w:szCs w:val="16"/>
                <w:lang w:val="hy-AM"/>
              </w:rPr>
              <w:t>ից</w:t>
            </w:r>
            <w:r w:rsidRPr="00AC3325">
              <w:rPr>
                <w:rFonts w:ascii="Sylfaen" w:hAnsi="Sylfaen" w:cs="Arial LatArm"/>
                <w:sz w:val="16"/>
                <w:szCs w:val="16"/>
                <w:lang w:val="hy-AM"/>
              </w:rPr>
              <w:t xml:space="preserve"> </w:t>
            </w:r>
            <w:r w:rsidRPr="00AC3325">
              <w:rPr>
                <w:rFonts w:ascii="Sylfaen" w:hAnsi="Sylfaen" w:cs="Sylfaen"/>
                <w:sz w:val="16"/>
                <w:szCs w:val="16"/>
                <w:lang w:val="hy-AM"/>
              </w:rPr>
              <w:t>մինչև</w:t>
            </w:r>
            <w:r w:rsidRPr="00AC3325">
              <w:rPr>
                <w:rFonts w:ascii="Sylfaen" w:hAnsi="Sylfaen" w:cs="Arial LatArm"/>
                <w:sz w:val="16"/>
                <w:szCs w:val="16"/>
                <w:lang w:val="hy-AM"/>
              </w:rPr>
              <w:t xml:space="preserve"> 10 %, </w:t>
            </w:r>
            <w:r w:rsidRPr="00AC3325">
              <w:rPr>
                <w:rFonts w:ascii="Sylfaen" w:hAnsi="Sylfaen" w:cs="Sylfaen"/>
                <w:sz w:val="16"/>
                <w:szCs w:val="16"/>
                <w:lang w:val="hy-AM"/>
              </w:rPr>
              <w:t>շաքարի</w:t>
            </w:r>
            <w:r w:rsidRPr="00AC3325">
              <w:rPr>
                <w:rFonts w:ascii="Sylfaen" w:hAnsi="Sylfaen" w:cs="Arial LatArm"/>
                <w:sz w:val="16"/>
                <w:szCs w:val="16"/>
                <w:lang w:val="hy-AM"/>
              </w:rPr>
              <w:t xml:space="preserve"> </w:t>
            </w:r>
            <w:r w:rsidRPr="00AC3325">
              <w:rPr>
                <w:rFonts w:ascii="Sylfaen" w:hAnsi="Sylfaen" w:cs="Sylfaen"/>
                <w:sz w:val="16"/>
                <w:szCs w:val="16"/>
                <w:lang w:val="hy-AM"/>
              </w:rPr>
              <w:t>զանգվածային</w:t>
            </w:r>
            <w:r w:rsidRPr="00AC3325">
              <w:rPr>
                <w:rFonts w:ascii="Sylfaen" w:hAnsi="Sylfaen" w:cs="Arial LatArm"/>
                <w:sz w:val="16"/>
                <w:szCs w:val="16"/>
                <w:lang w:val="hy-AM"/>
              </w:rPr>
              <w:t xml:space="preserve"> </w:t>
            </w:r>
            <w:r w:rsidRPr="00AC3325">
              <w:rPr>
                <w:rFonts w:ascii="Sylfaen" w:hAnsi="Sylfaen" w:cs="Sylfaen"/>
                <w:sz w:val="16"/>
                <w:szCs w:val="16"/>
                <w:lang w:val="hy-AM"/>
              </w:rPr>
              <w:t>մասը՝</w:t>
            </w:r>
            <w:r w:rsidRPr="00AC3325">
              <w:rPr>
                <w:rFonts w:ascii="Sylfaen" w:hAnsi="Sylfaen" w:cs="Arial LatArm"/>
                <w:sz w:val="16"/>
                <w:szCs w:val="16"/>
                <w:lang w:val="hy-AM"/>
              </w:rPr>
              <w:t xml:space="preserve"> 20 %-</w:t>
            </w:r>
            <w:r w:rsidRPr="00AC3325">
              <w:rPr>
                <w:rFonts w:ascii="Sylfaen" w:hAnsi="Sylfaen" w:cs="Sylfaen"/>
                <w:sz w:val="16"/>
                <w:szCs w:val="16"/>
                <w:lang w:val="hy-AM"/>
              </w:rPr>
              <w:t>ից</w:t>
            </w:r>
            <w:r w:rsidRPr="00AC3325">
              <w:rPr>
                <w:rFonts w:ascii="Sylfaen" w:hAnsi="Sylfaen" w:cs="Arial LatArm"/>
                <w:sz w:val="16"/>
                <w:szCs w:val="16"/>
                <w:lang w:val="hy-AM"/>
              </w:rPr>
              <w:t xml:space="preserve"> </w:t>
            </w:r>
            <w:r w:rsidRPr="00AC3325">
              <w:rPr>
                <w:rFonts w:ascii="Sylfaen" w:hAnsi="Sylfaen" w:cs="Sylfaen"/>
                <w:sz w:val="16"/>
                <w:szCs w:val="16"/>
                <w:lang w:val="hy-AM"/>
              </w:rPr>
              <w:t>մինչև</w:t>
            </w:r>
            <w:r w:rsidRPr="00AC3325">
              <w:rPr>
                <w:rFonts w:ascii="Sylfaen" w:hAnsi="Sylfaen" w:cs="Arial LatArm"/>
                <w:sz w:val="16"/>
                <w:szCs w:val="16"/>
                <w:lang w:val="hy-AM"/>
              </w:rPr>
              <w:t xml:space="preserve"> 27 %, </w:t>
            </w:r>
            <w:r w:rsidRPr="00AC3325">
              <w:rPr>
                <w:rFonts w:ascii="Sylfaen" w:hAnsi="Sylfaen" w:cs="Sylfaen"/>
                <w:sz w:val="16"/>
                <w:szCs w:val="16"/>
                <w:lang w:val="hy-AM"/>
              </w:rPr>
              <w:t>յուղայնությունը՝</w:t>
            </w:r>
            <w:r w:rsidRPr="00AC3325">
              <w:rPr>
                <w:rFonts w:ascii="Sylfaen" w:hAnsi="Sylfaen" w:cs="Arial LatArm"/>
                <w:sz w:val="16"/>
                <w:szCs w:val="16"/>
                <w:lang w:val="hy-AM"/>
              </w:rPr>
              <w:t xml:space="preserve"> 3 %-</w:t>
            </w:r>
            <w:r w:rsidRPr="00AC3325">
              <w:rPr>
                <w:rFonts w:ascii="Sylfaen" w:hAnsi="Sylfaen" w:cs="Sylfaen"/>
                <w:sz w:val="16"/>
                <w:szCs w:val="16"/>
                <w:lang w:val="hy-AM"/>
              </w:rPr>
              <w:t>ից</w:t>
            </w:r>
            <w:r w:rsidRPr="00AC3325">
              <w:rPr>
                <w:rFonts w:ascii="Sylfaen" w:hAnsi="Sylfaen" w:cs="Arial LatArm"/>
                <w:sz w:val="16"/>
                <w:szCs w:val="16"/>
                <w:lang w:val="hy-AM"/>
              </w:rPr>
              <w:t xml:space="preserve"> </w:t>
            </w:r>
            <w:r w:rsidRPr="00AC3325">
              <w:rPr>
                <w:rFonts w:ascii="Sylfaen" w:hAnsi="Sylfaen" w:cs="Sylfaen"/>
                <w:sz w:val="16"/>
                <w:szCs w:val="16"/>
                <w:lang w:val="hy-AM"/>
              </w:rPr>
              <w:t>մինչև</w:t>
            </w:r>
            <w:r w:rsidRPr="00AC3325">
              <w:rPr>
                <w:rFonts w:ascii="Sylfaen" w:hAnsi="Sylfaen" w:cs="Arial LatArm"/>
                <w:sz w:val="16"/>
                <w:szCs w:val="16"/>
                <w:lang w:val="hy-AM"/>
              </w:rPr>
              <w:t xml:space="preserve"> 30 %, </w:t>
            </w:r>
            <w:r w:rsidRPr="00AC3325">
              <w:rPr>
                <w:rFonts w:ascii="Sylfaen" w:hAnsi="Sylfaen" w:cs="Sylfaen"/>
                <w:sz w:val="16"/>
                <w:szCs w:val="16"/>
                <w:lang w:val="hy-AM"/>
              </w:rPr>
              <w:t>ԳՕՍՏ</w:t>
            </w:r>
            <w:r w:rsidRPr="00AC3325">
              <w:rPr>
                <w:rFonts w:ascii="Sylfaen" w:hAnsi="Sylfaen" w:cs="Arial LatArm"/>
                <w:sz w:val="16"/>
                <w:szCs w:val="16"/>
                <w:lang w:val="hy-AM"/>
              </w:rPr>
              <w:t xml:space="preserve"> 24901-89: </w:t>
            </w:r>
            <w:r w:rsidRPr="00AC3325">
              <w:rPr>
                <w:rFonts w:ascii="Sylfaen" w:hAnsi="Sylfaen"/>
                <w:sz w:val="18"/>
                <w:szCs w:val="18"/>
                <w:lang w:val="hy-AM"/>
              </w:rPr>
              <w:t xml:space="preserve"> Անվտանգությունը` ըստ N 2-III-4.9-01-2010 հիգիենիկ նորմատիվների և «Սննդամթերքի անվտանգությա</w:t>
            </w:r>
            <w:r>
              <w:rPr>
                <w:rFonts w:ascii="Sylfaen" w:hAnsi="Sylfaen"/>
                <w:sz w:val="18"/>
                <w:szCs w:val="18"/>
                <w:lang w:val="hy-AM"/>
              </w:rPr>
              <w:t>ն մասին» ՀՀ օրենքի 8-րդ հոդվածի</w:t>
            </w:r>
            <w:r w:rsidRPr="00C92F84">
              <w:rPr>
                <w:rFonts w:ascii="Sylfaen" w:hAnsi="Sylfaen"/>
                <w:color w:val="000000"/>
                <w:sz w:val="16"/>
                <w:szCs w:val="16"/>
              </w:rPr>
              <w:t>:</w:t>
            </w:r>
          </w:p>
        </w:tc>
        <w:tc>
          <w:tcPr>
            <w:tcW w:w="712" w:type="dxa"/>
          </w:tcPr>
          <w:p w:rsidR="007E517F" w:rsidRPr="001D0CA2" w:rsidRDefault="007E517F" w:rsidP="007E517F">
            <w:pPr>
              <w:jc w:val="center"/>
              <w:rPr>
                <w:rFonts w:ascii="Sylfaen" w:hAnsi="Sylfaen"/>
                <w:sz w:val="16"/>
                <w:szCs w:val="16"/>
              </w:rPr>
            </w:pPr>
            <w:r w:rsidRPr="001D0CA2">
              <w:rPr>
                <w:rFonts w:ascii="Sylfaen" w:eastAsia="Tahoma" w:hAnsi="Sylfaen" w:cs="Tahoma"/>
                <w:sz w:val="16"/>
                <w:szCs w:val="16"/>
              </w:rPr>
              <w:t>կգ</w:t>
            </w:r>
          </w:p>
        </w:tc>
        <w:tc>
          <w:tcPr>
            <w:tcW w:w="852" w:type="dxa"/>
            <w:gridSpan w:val="2"/>
          </w:tcPr>
          <w:p w:rsidR="007E517F" w:rsidRPr="001D0CA2" w:rsidRDefault="007E517F" w:rsidP="007E517F">
            <w:pPr>
              <w:jc w:val="center"/>
              <w:rPr>
                <w:rFonts w:ascii="Sylfaen" w:hAnsi="Sylfaen"/>
                <w:sz w:val="16"/>
                <w:szCs w:val="16"/>
              </w:rPr>
            </w:pPr>
            <w:r>
              <w:rPr>
                <w:rFonts w:ascii="Sylfaen" w:hAnsi="Sylfaen"/>
                <w:sz w:val="16"/>
                <w:szCs w:val="16"/>
              </w:rPr>
              <w:t>1180</w:t>
            </w:r>
          </w:p>
        </w:tc>
        <w:tc>
          <w:tcPr>
            <w:tcW w:w="856" w:type="dxa"/>
            <w:gridSpan w:val="2"/>
          </w:tcPr>
          <w:p w:rsidR="007E517F" w:rsidRPr="001D0CA2" w:rsidRDefault="007E517F" w:rsidP="007E517F">
            <w:pPr>
              <w:rPr>
                <w:rFonts w:ascii="Sylfaen" w:hAnsi="Sylfaen"/>
                <w:sz w:val="16"/>
                <w:szCs w:val="16"/>
              </w:rPr>
            </w:pPr>
            <w:r>
              <w:rPr>
                <w:rFonts w:ascii="Sylfaen" w:hAnsi="Sylfaen"/>
                <w:sz w:val="16"/>
                <w:szCs w:val="16"/>
              </w:rPr>
              <w:t>47200</w:t>
            </w:r>
          </w:p>
        </w:tc>
        <w:tc>
          <w:tcPr>
            <w:tcW w:w="1011" w:type="dxa"/>
            <w:gridSpan w:val="2"/>
          </w:tcPr>
          <w:p w:rsidR="007E517F" w:rsidRPr="001D0CA2" w:rsidRDefault="007E517F" w:rsidP="007E517F">
            <w:pPr>
              <w:rPr>
                <w:rFonts w:ascii="Sylfaen" w:hAnsi="Sylfaen"/>
                <w:sz w:val="16"/>
                <w:szCs w:val="16"/>
              </w:rPr>
            </w:pPr>
            <w:r>
              <w:rPr>
                <w:rFonts w:ascii="Sylfaen" w:hAnsi="Sylfaen"/>
                <w:sz w:val="16"/>
                <w:szCs w:val="16"/>
              </w:rPr>
              <w:t>40</w:t>
            </w:r>
          </w:p>
        </w:tc>
        <w:tc>
          <w:tcPr>
            <w:tcW w:w="1501" w:type="dxa"/>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Pr>
          <w:p w:rsidR="007E517F" w:rsidRPr="001D0CA2" w:rsidRDefault="007E517F" w:rsidP="007E517F">
            <w:pPr>
              <w:rPr>
                <w:rFonts w:ascii="Sylfaen" w:hAnsi="Sylfaen"/>
                <w:sz w:val="16"/>
                <w:szCs w:val="16"/>
              </w:rPr>
            </w:pPr>
            <w:r>
              <w:rPr>
                <w:rFonts w:ascii="Sylfaen" w:hAnsi="Sylfaen"/>
                <w:sz w:val="16"/>
                <w:szCs w:val="16"/>
              </w:rPr>
              <w:t>40</w:t>
            </w:r>
          </w:p>
        </w:tc>
        <w:tc>
          <w:tcPr>
            <w:tcW w:w="1979" w:type="dxa"/>
            <w:gridSpan w:val="5"/>
          </w:tcPr>
          <w:p w:rsidR="007E517F" w:rsidRDefault="007E517F" w:rsidP="007E517F">
            <w:pP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Pr>
                <w:rFonts w:ascii="Sylfaen" w:hAnsi="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p w:rsidR="007E517F" w:rsidRPr="001D0CA2" w:rsidRDefault="007E517F" w:rsidP="007E517F">
            <w:pPr>
              <w:rPr>
                <w:rFonts w:ascii="Sylfaen" w:hAnsi="Sylfaen"/>
                <w:sz w:val="16"/>
                <w:szCs w:val="16"/>
              </w:rPr>
            </w:pPr>
          </w:p>
        </w:tc>
      </w:tr>
      <w:tr w:rsidR="007E517F" w:rsidRPr="001D0CA2" w:rsidTr="00FF6181">
        <w:trPr>
          <w:gridBefore w:val="1"/>
          <w:gridAfter w:val="2"/>
          <w:wBefore w:w="48" w:type="dxa"/>
          <w:wAfter w:w="286" w:type="dxa"/>
          <w:trHeight w:val="1590"/>
        </w:trPr>
        <w:tc>
          <w:tcPr>
            <w:tcW w:w="635" w:type="dxa"/>
            <w:tcBorders>
              <w:top w:val="single" w:sz="4" w:space="0" w:color="auto"/>
              <w:left w:val="single" w:sz="4" w:space="0" w:color="auto"/>
              <w:bottom w:val="single" w:sz="4" w:space="0" w:color="auto"/>
              <w:right w:val="single" w:sz="4" w:space="0" w:color="auto"/>
            </w:tcBorders>
          </w:tcPr>
          <w:p w:rsidR="007E517F" w:rsidRPr="001D0CA2" w:rsidRDefault="00FF6181" w:rsidP="007E517F">
            <w:pPr>
              <w:rPr>
                <w:rFonts w:ascii="Sylfaen" w:hAnsi="Sylfaen"/>
                <w:sz w:val="16"/>
                <w:szCs w:val="16"/>
              </w:rPr>
            </w:pPr>
            <w:r>
              <w:rPr>
                <w:rFonts w:ascii="Sylfaen" w:hAnsi="Sylfaen"/>
                <w:sz w:val="16"/>
                <w:szCs w:val="16"/>
              </w:rPr>
              <w:lastRenderedPageBreak/>
              <w:t>2</w:t>
            </w:r>
          </w:p>
        </w:tc>
        <w:tc>
          <w:tcPr>
            <w:tcW w:w="1154" w:type="dxa"/>
            <w:gridSpan w:val="4"/>
            <w:tcBorders>
              <w:top w:val="single" w:sz="4" w:space="0" w:color="auto"/>
              <w:left w:val="single" w:sz="4" w:space="0" w:color="auto"/>
              <w:bottom w:val="single" w:sz="4" w:space="0" w:color="auto"/>
              <w:right w:val="single" w:sz="4" w:space="0" w:color="auto"/>
            </w:tcBorders>
          </w:tcPr>
          <w:p w:rsidR="007E517F" w:rsidRPr="00EA06B5" w:rsidRDefault="007E517F" w:rsidP="007E517F">
            <w:pPr>
              <w:rPr>
                <w:rFonts w:ascii="Sylfaen" w:hAnsi="Sylfaen" w:cs="Sylfaen"/>
                <w:b/>
                <w:sz w:val="16"/>
                <w:szCs w:val="16"/>
              </w:rPr>
            </w:pPr>
            <w:r>
              <w:rPr>
                <w:rFonts w:ascii="Sylfaen" w:hAnsi="Sylfaen" w:cs="Sylfaen"/>
                <w:b/>
                <w:sz w:val="16"/>
                <w:szCs w:val="16"/>
              </w:rPr>
              <w:t>15841100</w:t>
            </w:r>
          </w:p>
        </w:tc>
        <w:tc>
          <w:tcPr>
            <w:tcW w:w="980" w:type="dxa"/>
            <w:gridSpan w:val="3"/>
            <w:tcBorders>
              <w:top w:val="single" w:sz="4" w:space="0" w:color="auto"/>
              <w:left w:val="single" w:sz="4" w:space="0" w:color="auto"/>
              <w:bottom w:val="single" w:sz="4" w:space="0" w:color="auto"/>
              <w:right w:val="single" w:sz="4" w:space="0" w:color="auto"/>
            </w:tcBorders>
          </w:tcPr>
          <w:p w:rsidR="007E517F" w:rsidRPr="00EA06B5" w:rsidRDefault="007E517F" w:rsidP="007E517F">
            <w:pPr>
              <w:rPr>
                <w:rFonts w:ascii="Sylfaen" w:eastAsia="Tahoma" w:hAnsi="Sylfaen" w:cs="Tahoma"/>
                <w:sz w:val="16"/>
                <w:szCs w:val="16"/>
              </w:rPr>
            </w:pPr>
            <w:r>
              <w:rPr>
                <w:rFonts w:ascii="Sylfaen" w:eastAsia="Tahoma" w:hAnsi="Sylfaen" w:cs="Tahoma"/>
                <w:sz w:val="16"/>
                <w:szCs w:val="16"/>
              </w:rPr>
              <w:t>կակաո</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EA06B5" w:rsidRDefault="007E517F" w:rsidP="007E517F">
            <w:pPr>
              <w:rPr>
                <w:rFonts w:ascii="Sylfaen" w:hAnsi="Sylfaen"/>
                <w:sz w:val="16"/>
                <w:szCs w:val="16"/>
              </w:rPr>
            </w:pPr>
            <w:r w:rsidRPr="001D0CA2">
              <w:rPr>
                <w:rFonts w:ascii="Sylfaen" w:hAnsi="Sylfaen"/>
                <w:sz w:val="16"/>
                <w:szCs w:val="16"/>
              </w:rPr>
              <w:t xml:space="preserve">ՀՀ կամ </w:t>
            </w:r>
            <w:r w:rsidRPr="00EA06B5">
              <w:rPr>
                <w:rFonts w:ascii="Sylfaen" w:hAnsi="Sylfaen"/>
                <w:sz w:val="16"/>
                <w:szCs w:val="16"/>
              </w:rPr>
              <w:t>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Pr="001D0CA2" w:rsidRDefault="000407E3" w:rsidP="007E517F">
            <w:pPr>
              <w:jc w:val="center"/>
              <w:rPr>
                <w:rFonts w:ascii="Sylfaen" w:hAnsi="Sylfaen"/>
                <w:sz w:val="16"/>
                <w:szCs w:val="16"/>
              </w:rPr>
            </w:pPr>
            <w:r>
              <w:rPr>
                <w:rFonts w:ascii="Sylfaen" w:hAnsi="Sylfaen"/>
                <w:color w:val="2C2D2E"/>
                <w:sz w:val="16"/>
                <w:szCs w:val="16"/>
                <w:shd w:val="clear" w:color="auto" w:fill="FFFFFF"/>
                <w:lang w:val="hy-AM"/>
              </w:rPr>
              <w:t>Խոնավությունը՝ 6.0 %-ից</w:t>
            </w:r>
            <w:r>
              <w:rPr>
                <w:color w:val="2C2D2E"/>
                <w:shd w:val="clear" w:color="auto" w:fill="FFFFFF"/>
              </w:rPr>
              <w:t> </w:t>
            </w:r>
            <w:r>
              <w:rPr>
                <w:rFonts w:ascii="Sylfaen" w:hAnsi="Sylfaen"/>
                <w:color w:val="2C2D2E"/>
                <w:sz w:val="16"/>
                <w:szCs w:val="16"/>
                <w:shd w:val="clear" w:color="auto" w:fill="FFFFFF"/>
                <w:lang w:val="hy-AM"/>
              </w:rPr>
              <w:t>ոչ</w:t>
            </w:r>
            <w:r>
              <w:rPr>
                <w:color w:val="2C2D2E"/>
                <w:shd w:val="clear" w:color="auto" w:fill="FFFFFF"/>
              </w:rPr>
              <w:t> </w:t>
            </w:r>
            <w:r>
              <w:rPr>
                <w:rFonts w:ascii="Sylfaen" w:hAnsi="Sylfaen"/>
                <w:color w:val="2C2D2E"/>
                <w:sz w:val="16"/>
                <w:szCs w:val="16"/>
                <w:shd w:val="clear" w:color="auto" w:fill="FFFFFF"/>
                <w:lang w:val="hy-AM"/>
              </w:rPr>
              <w:t>ավելի, pH-ը՝ 7.1-ից</w:t>
            </w:r>
            <w:r>
              <w:rPr>
                <w:color w:val="2C2D2E"/>
                <w:shd w:val="clear" w:color="auto" w:fill="FFFFFF"/>
              </w:rPr>
              <w:t> </w:t>
            </w:r>
            <w:r>
              <w:rPr>
                <w:rFonts w:ascii="Sylfaen" w:hAnsi="Sylfaen"/>
                <w:color w:val="2C2D2E"/>
                <w:sz w:val="16"/>
                <w:szCs w:val="16"/>
                <w:shd w:val="clear" w:color="auto" w:fill="FFFFFF"/>
                <w:lang w:val="hy-AM"/>
              </w:rPr>
              <w:t>ոչ</w:t>
            </w:r>
            <w:r>
              <w:rPr>
                <w:color w:val="2C2D2E"/>
                <w:shd w:val="clear" w:color="auto" w:fill="FFFFFF"/>
              </w:rPr>
              <w:t> </w:t>
            </w:r>
            <w:r>
              <w:rPr>
                <w:rFonts w:ascii="Sylfaen" w:hAnsi="Sylfaen"/>
                <w:color w:val="2C2D2E"/>
                <w:sz w:val="16"/>
                <w:szCs w:val="16"/>
                <w:shd w:val="clear" w:color="auto" w:fill="FFFFFF"/>
                <w:lang w:val="hy-AM"/>
              </w:rPr>
              <w:t>ավելի, դիսպերսությունը՝ 90.0 %-ից</w:t>
            </w:r>
            <w:r>
              <w:rPr>
                <w:color w:val="2C2D2E"/>
                <w:shd w:val="clear" w:color="auto" w:fill="FFFFFF"/>
              </w:rPr>
              <w:t> </w:t>
            </w:r>
            <w:r>
              <w:rPr>
                <w:rFonts w:ascii="Sylfaen" w:hAnsi="Sylfaen"/>
                <w:color w:val="2C2D2E"/>
                <w:sz w:val="16"/>
                <w:szCs w:val="16"/>
                <w:shd w:val="clear" w:color="auto" w:fill="FFFFFF"/>
                <w:lang w:val="hy-AM"/>
              </w:rPr>
              <w:t>ոչ</w:t>
            </w:r>
            <w:r>
              <w:rPr>
                <w:color w:val="2C2D2E"/>
                <w:shd w:val="clear" w:color="auto" w:fill="FFFFFF"/>
              </w:rPr>
              <w:t> </w:t>
            </w:r>
            <w:r>
              <w:rPr>
                <w:rFonts w:ascii="Sylfaen" w:hAnsi="Sylfaen"/>
                <w:color w:val="2C2D2E"/>
                <w:sz w:val="16"/>
                <w:szCs w:val="16"/>
                <w:shd w:val="clear" w:color="auto" w:fill="FFFFFF"/>
                <w:lang w:val="hy-AM"/>
              </w:rPr>
              <w:t>պակաս, փաթեթավորված</w:t>
            </w:r>
            <w:r>
              <w:rPr>
                <w:color w:val="2C2D2E"/>
                <w:shd w:val="clear" w:color="auto" w:fill="FFFFFF"/>
              </w:rPr>
              <w:t> </w:t>
            </w:r>
            <w:r>
              <w:rPr>
                <w:rFonts w:ascii="Sylfaen" w:hAnsi="Sylfaen"/>
                <w:color w:val="2C2D2E"/>
                <w:sz w:val="16"/>
                <w:szCs w:val="16"/>
                <w:shd w:val="clear" w:color="auto" w:fill="FFFFFF"/>
                <w:lang w:val="hy-AM"/>
              </w:rPr>
              <w:t>թղթե</w:t>
            </w:r>
            <w:r>
              <w:rPr>
                <w:color w:val="2C2D2E"/>
                <w:shd w:val="clear" w:color="auto" w:fill="FFFFFF"/>
              </w:rPr>
              <w:t> </w:t>
            </w:r>
            <w:r>
              <w:rPr>
                <w:rFonts w:ascii="Sylfaen" w:hAnsi="Sylfaen"/>
                <w:color w:val="2C2D2E"/>
                <w:sz w:val="16"/>
                <w:szCs w:val="16"/>
                <w:shd w:val="clear" w:color="auto" w:fill="FFFFFF"/>
                <w:lang w:val="hy-AM"/>
              </w:rPr>
              <w:t>տուփերում</w:t>
            </w:r>
            <w:r>
              <w:rPr>
                <w:color w:val="2C2D2E"/>
                <w:shd w:val="clear" w:color="auto" w:fill="FFFFFF"/>
              </w:rPr>
              <w:t> </w:t>
            </w:r>
            <w:r>
              <w:rPr>
                <w:rFonts w:ascii="Sylfaen" w:hAnsi="Sylfaen"/>
                <w:color w:val="2C2D2E"/>
                <w:sz w:val="16"/>
                <w:szCs w:val="16"/>
                <w:shd w:val="clear" w:color="auto" w:fill="FFFFFF"/>
                <w:lang w:val="hy-AM"/>
              </w:rPr>
              <w:t>և</w:t>
            </w:r>
            <w:r>
              <w:rPr>
                <w:color w:val="2C2D2E"/>
                <w:shd w:val="clear" w:color="auto" w:fill="FFFFFF"/>
              </w:rPr>
              <w:t> </w:t>
            </w:r>
            <w:r>
              <w:rPr>
                <w:rFonts w:ascii="Sylfaen" w:hAnsi="Sylfaen"/>
                <w:color w:val="2C2D2E"/>
                <w:sz w:val="16"/>
                <w:szCs w:val="16"/>
                <w:shd w:val="clear" w:color="auto" w:fill="FFFFFF"/>
                <w:lang w:val="hy-AM"/>
              </w:rPr>
              <w:t>մետաղյա</w:t>
            </w:r>
            <w:r>
              <w:rPr>
                <w:color w:val="2C2D2E"/>
                <w:shd w:val="clear" w:color="auto" w:fill="FFFFFF"/>
              </w:rPr>
              <w:t> </w:t>
            </w:r>
            <w:r>
              <w:rPr>
                <w:rFonts w:ascii="Sylfaen" w:hAnsi="Sylfaen"/>
                <w:color w:val="2C2D2E"/>
                <w:sz w:val="16"/>
                <w:szCs w:val="16"/>
                <w:shd w:val="clear" w:color="auto" w:fill="FFFFFF"/>
                <w:lang w:val="hy-AM"/>
              </w:rPr>
              <w:t>կամ</w:t>
            </w:r>
            <w:r>
              <w:rPr>
                <w:color w:val="2C2D2E"/>
                <w:shd w:val="clear" w:color="auto" w:fill="FFFFFF"/>
              </w:rPr>
              <w:t> </w:t>
            </w:r>
            <w:r>
              <w:rPr>
                <w:rFonts w:ascii="Sylfaen" w:hAnsi="Sylfaen"/>
                <w:color w:val="2C2D2E"/>
                <w:sz w:val="16"/>
                <w:szCs w:val="16"/>
                <w:shd w:val="clear" w:color="auto" w:fill="FFFFFF"/>
                <w:lang w:val="hy-AM"/>
              </w:rPr>
              <w:t>ապակե</w:t>
            </w:r>
            <w:r>
              <w:rPr>
                <w:color w:val="2C2D2E"/>
                <w:shd w:val="clear" w:color="auto" w:fill="FFFFFF"/>
              </w:rPr>
              <w:t> </w:t>
            </w:r>
            <w:r>
              <w:rPr>
                <w:rFonts w:ascii="Sylfaen" w:hAnsi="Sylfaen"/>
                <w:color w:val="2C2D2E"/>
                <w:sz w:val="16"/>
                <w:szCs w:val="16"/>
                <w:shd w:val="clear" w:color="auto" w:fill="FFFFFF"/>
                <w:lang w:val="hy-AM"/>
              </w:rPr>
              <w:t>բանկաներում, ինչպես</w:t>
            </w:r>
            <w:r>
              <w:rPr>
                <w:color w:val="2C2D2E"/>
                <w:shd w:val="clear" w:color="auto" w:fill="FFFFFF"/>
              </w:rPr>
              <w:t> </w:t>
            </w:r>
            <w:r>
              <w:rPr>
                <w:rFonts w:ascii="Sylfaen" w:hAnsi="Sylfaen"/>
                <w:color w:val="2C2D2E"/>
                <w:sz w:val="16"/>
                <w:szCs w:val="16"/>
                <w:shd w:val="clear" w:color="auto" w:fill="FFFFFF"/>
                <w:lang w:val="hy-AM"/>
              </w:rPr>
              <w:t>նաև</w:t>
            </w:r>
            <w:r>
              <w:rPr>
                <w:color w:val="2C2D2E"/>
                <w:shd w:val="clear" w:color="auto" w:fill="FFFFFF"/>
              </w:rPr>
              <w:t> </w:t>
            </w:r>
            <w:r>
              <w:rPr>
                <w:rFonts w:ascii="Sylfaen" w:hAnsi="Sylfaen"/>
                <w:color w:val="2C2D2E"/>
                <w:sz w:val="16"/>
                <w:szCs w:val="16"/>
                <w:shd w:val="clear" w:color="auto" w:fill="FFFFFF"/>
                <w:lang w:val="hy-AM"/>
              </w:rPr>
              <w:t>ոչ</w:t>
            </w:r>
            <w:r>
              <w:rPr>
                <w:color w:val="2C2D2E"/>
                <w:shd w:val="clear" w:color="auto" w:fill="FFFFFF"/>
              </w:rPr>
              <w:t> </w:t>
            </w:r>
            <w:r>
              <w:rPr>
                <w:rFonts w:ascii="Sylfaen" w:hAnsi="Sylfaen"/>
                <w:color w:val="2C2D2E"/>
                <w:sz w:val="16"/>
                <w:szCs w:val="16"/>
                <w:shd w:val="clear" w:color="auto" w:fill="FFFFFF"/>
                <w:lang w:val="hy-AM"/>
              </w:rPr>
              <w:t>կշռաբաժանված, </w:t>
            </w:r>
            <w:r>
              <w:rPr>
                <w:rFonts w:ascii="Sylfaen" w:hAnsi="Sylfaen"/>
                <w:color w:val="2C2D2E"/>
                <w:sz w:val="18"/>
                <w:szCs w:val="18"/>
                <w:shd w:val="clear" w:color="auto" w:fill="FFFFFF"/>
                <w:lang w:val="hy-AM"/>
              </w:rPr>
              <w:t>ԳՕՍՏ 108-76, Անվտանգությունը և մակնշումը` N 2-III-4.9-01-2010 հիգիենիկ նորմատիվների և &lt;&lt;Սննդամթերքի անվտանգության մասին &gt;&gt; ՀՀ օրենքի 8-րդ հոդվածի:</w:t>
            </w:r>
          </w:p>
        </w:tc>
        <w:tc>
          <w:tcPr>
            <w:tcW w:w="712" w:type="dxa"/>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eastAsia="Tahoma" w:hAnsi="Sylfaen" w:cs="Tahoma"/>
                <w:sz w:val="16"/>
                <w:szCs w:val="16"/>
              </w:rPr>
            </w:pPr>
            <w:r>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3700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7400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EA06B5" w:rsidRDefault="007E517F" w:rsidP="007E517F">
            <w:pPr>
              <w:rPr>
                <w:rFonts w:ascii="Sylfaen" w:hAnsi="Sylfaen" w:cs="Sylfaen"/>
                <w:sz w:val="16"/>
                <w:szCs w:val="16"/>
              </w:rPr>
            </w:pPr>
            <w:r>
              <w:rPr>
                <w:rFonts w:ascii="Sylfaen" w:hAnsi="Sylfaen" w:cs="Sylfaen"/>
                <w:sz w:val="16"/>
                <w:szCs w:val="16"/>
              </w:rPr>
              <w:t>2</w:t>
            </w: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hAnsi="Sylfaen" w:cs="Sylfaen"/>
                <w:sz w:val="16"/>
                <w:szCs w:val="16"/>
              </w:rPr>
            </w:pPr>
            <w:r>
              <w:rPr>
                <w:rFonts w:ascii="Sylfaen" w:hAnsi="Sylfaen" w:cs="Sylfaen"/>
                <w:sz w:val="16"/>
                <w:szCs w:val="16"/>
              </w:rPr>
              <w:t>2</w:t>
            </w:r>
          </w:p>
        </w:tc>
        <w:tc>
          <w:tcPr>
            <w:tcW w:w="197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EA06B5">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Before w:val="1"/>
          <w:gridAfter w:val="2"/>
          <w:wBefore w:w="48" w:type="dxa"/>
          <w:wAfter w:w="286" w:type="dxa"/>
          <w:trHeight w:val="603"/>
        </w:trPr>
        <w:tc>
          <w:tcPr>
            <w:tcW w:w="635" w:type="dxa"/>
            <w:tcBorders>
              <w:top w:val="single" w:sz="4" w:space="0" w:color="auto"/>
              <w:left w:val="single" w:sz="4" w:space="0" w:color="auto"/>
              <w:bottom w:val="single" w:sz="4" w:space="0" w:color="auto"/>
              <w:right w:val="single" w:sz="4" w:space="0" w:color="auto"/>
            </w:tcBorders>
          </w:tcPr>
          <w:p w:rsidR="007E517F" w:rsidRDefault="00FF6181" w:rsidP="007E517F">
            <w:pPr>
              <w:rPr>
                <w:rFonts w:ascii="Sylfaen" w:hAnsi="Sylfaen"/>
                <w:sz w:val="16"/>
                <w:szCs w:val="16"/>
              </w:rPr>
            </w:pPr>
            <w:r>
              <w:rPr>
                <w:rFonts w:ascii="Sylfaen" w:hAnsi="Sylfaen"/>
                <w:sz w:val="16"/>
                <w:szCs w:val="16"/>
              </w:rPr>
              <w:t>3</w:t>
            </w:r>
          </w:p>
        </w:tc>
        <w:tc>
          <w:tcPr>
            <w:tcW w:w="1154"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b/>
                <w:sz w:val="16"/>
                <w:szCs w:val="16"/>
              </w:rPr>
            </w:pPr>
            <w:r>
              <w:rPr>
                <w:rFonts w:ascii="Sylfaen" w:hAnsi="Sylfaen"/>
                <w:b/>
                <w:sz w:val="16"/>
                <w:szCs w:val="16"/>
              </w:rPr>
              <w:t>15842310</w:t>
            </w:r>
          </w:p>
        </w:tc>
        <w:tc>
          <w:tcPr>
            <w:tcW w:w="980"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Pr>
                <w:rFonts w:ascii="Sylfaen" w:eastAsia="Tahoma" w:hAnsi="Sylfaen" w:cs="Tahoma"/>
                <w:sz w:val="16"/>
                <w:szCs w:val="16"/>
              </w:rPr>
              <w:t>Կոնֆետ</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sidRPr="00921B17">
              <w:rPr>
                <w:rFonts w:ascii="Sylfaen" w:hAnsi="Sylfaen" w:cs="Sylfaen"/>
                <w:sz w:val="18"/>
                <w:szCs w:val="18"/>
              </w:rPr>
              <w:t>Մալմելադ տեղական։ Կախված տեսակից խոնավության զանգվածային մասը` 4</w:t>
            </w:r>
            <w:r>
              <w:rPr>
                <w:rFonts w:ascii="Sylfaen" w:hAnsi="Sylfaen" w:cs="Sylfaen"/>
                <w:sz w:val="18"/>
                <w:szCs w:val="18"/>
              </w:rPr>
              <w:t>-25 %-ից ոչ ավել, փաթեթավորված,</w:t>
            </w:r>
            <w:r w:rsidRPr="00921B17">
              <w:rPr>
                <w:rFonts w:ascii="Sylfaen" w:hAnsi="Sylfaen" w:cs="Sylfaen"/>
                <w:sz w:val="18"/>
                <w:szCs w:val="18"/>
              </w:rPr>
              <w:t>`  կշռածրարված տուփերով, խառը համային տեսականիով։ Անվտանգությունը` ըստ N 2-III-4.9-01-2010 հիգիենիկ նորմատիվների, իսկ մակնշումը` «Սննդամթերքի անվտանգության մասին» ՀՀ օրենքի 8-րդ հոդվածի:</w:t>
            </w:r>
          </w:p>
        </w:tc>
        <w:tc>
          <w:tcPr>
            <w:tcW w:w="712"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1700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54400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32</w:t>
            </w: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32</w:t>
            </w:r>
          </w:p>
        </w:tc>
        <w:tc>
          <w:tcPr>
            <w:tcW w:w="197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Pr>
                <w:rFonts w:ascii="Sylfaen" w:hAnsi="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Before w:val="1"/>
          <w:gridAfter w:val="2"/>
          <w:wBefore w:w="48" w:type="dxa"/>
          <w:wAfter w:w="286" w:type="dxa"/>
          <w:trHeight w:val="246"/>
        </w:trPr>
        <w:tc>
          <w:tcPr>
            <w:tcW w:w="635" w:type="dxa"/>
            <w:tcBorders>
              <w:top w:val="single" w:sz="4" w:space="0" w:color="auto"/>
              <w:left w:val="single" w:sz="4" w:space="0" w:color="auto"/>
              <w:bottom w:val="single" w:sz="4" w:space="0" w:color="auto"/>
              <w:right w:val="single" w:sz="4" w:space="0" w:color="auto"/>
            </w:tcBorders>
          </w:tcPr>
          <w:p w:rsidR="007E517F" w:rsidRPr="001D0CA2" w:rsidRDefault="00FF6181" w:rsidP="007E517F">
            <w:pPr>
              <w:rPr>
                <w:rFonts w:ascii="Sylfaen" w:hAnsi="Sylfaen"/>
                <w:sz w:val="16"/>
                <w:szCs w:val="16"/>
              </w:rPr>
            </w:pPr>
            <w:r>
              <w:rPr>
                <w:rFonts w:ascii="Sylfaen" w:hAnsi="Sylfaen"/>
                <w:sz w:val="16"/>
                <w:szCs w:val="16"/>
              </w:rPr>
              <w:t>4</w:t>
            </w:r>
          </w:p>
        </w:tc>
        <w:tc>
          <w:tcPr>
            <w:tcW w:w="1154" w:type="dxa"/>
            <w:gridSpan w:val="4"/>
            <w:tcBorders>
              <w:top w:val="single" w:sz="4" w:space="0" w:color="auto"/>
              <w:left w:val="single" w:sz="4" w:space="0" w:color="auto"/>
              <w:bottom w:val="single" w:sz="4" w:space="0" w:color="auto"/>
              <w:right w:val="single" w:sz="4" w:space="0" w:color="auto"/>
            </w:tcBorders>
          </w:tcPr>
          <w:p w:rsidR="007E517F" w:rsidRPr="00EA06B5" w:rsidRDefault="007E517F" w:rsidP="007E517F">
            <w:pPr>
              <w:rPr>
                <w:rFonts w:ascii="Sylfaen" w:hAnsi="Sylfaen" w:cs="Sylfaen"/>
                <w:b/>
                <w:sz w:val="16"/>
                <w:szCs w:val="16"/>
              </w:rPr>
            </w:pPr>
            <w:r>
              <w:rPr>
                <w:rFonts w:ascii="Sylfaen" w:hAnsi="Sylfaen"/>
                <w:b/>
                <w:sz w:val="16"/>
                <w:szCs w:val="16"/>
              </w:rPr>
              <w:t>15850000</w:t>
            </w:r>
          </w:p>
        </w:tc>
        <w:tc>
          <w:tcPr>
            <w:tcW w:w="980"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Pr>
                <w:rFonts w:ascii="Sylfaen" w:eastAsia="Tahoma" w:hAnsi="Sylfaen" w:cs="Tahoma"/>
                <w:sz w:val="16"/>
                <w:szCs w:val="16"/>
              </w:rPr>
              <w:t>Մակարոնեղեն</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sidRPr="00EA06B5">
              <w:rPr>
                <w:rFonts w:ascii="Sylfaen" w:hAnsi="Sylfaen"/>
                <w:sz w:val="16"/>
                <w:szCs w:val="16"/>
              </w:rPr>
              <w:t xml:space="preserve">Միաերանգ, առանց կողմնակի համի ու հոտի, պատրաստված անդրոժ խմորից, կախված ալյուրի տեսակից և որակից` А (պինդ ցորենի ալյուրից), (փափուկ ապակենման ցորենի ալյուրից), B (հացաթխման ցորենի ալյուրից), չափածրարված և առանց չափածրարման, ըստ ԳՕՍՏ 875-92: Անվտանգությունը՝ ըստ N 2-III-4.9-01-2010  հիգիենիկ նորմատիվների, իսկ մակնշումը` “Սննդամթերքի անվտանգության մասին” ՀՀ օրենքի 8-րդ հոդվածի Պիտանելիության ժամկետը ոչ պակաս քան 80 %: </w:t>
            </w:r>
          </w:p>
        </w:tc>
        <w:tc>
          <w:tcPr>
            <w:tcW w:w="712"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370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29600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hAnsi="Sylfaen" w:cs="Sylfaen"/>
                <w:sz w:val="16"/>
                <w:szCs w:val="16"/>
              </w:rPr>
            </w:pPr>
            <w:r>
              <w:rPr>
                <w:rFonts w:ascii="Sylfaen" w:hAnsi="Sylfaen" w:cs="Sylfaen"/>
                <w:sz w:val="16"/>
                <w:szCs w:val="16"/>
              </w:rPr>
              <w:t>8</w:t>
            </w:r>
            <w:r w:rsidRPr="00EA06B5">
              <w:rPr>
                <w:rFonts w:ascii="Sylfaen" w:hAnsi="Sylfaen" w:cs="Sylfaen"/>
                <w:sz w:val="16"/>
                <w:szCs w:val="16"/>
              </w:rPr>
              <w:t>0</w:t>
            </w: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hAnsi="Sylfaen" w:cs="Sylfaen"/>
                <w:sz w:val="16"/>
                <w:szCs w:val="16"/>
              </w:rPr>
            </w:pPr>
            <w:r>
              <w:rPr>
                <w:rFonts w:ascii="Sylfaen" w:hAnsi="Sylfaen" w:cs="Sylfaen"/>
                <w:sz w:val="16"/>
                <w:szCs w:val="16"/>
              </w:rPr>
              <w:t>80</w:t>
            </w:r>
          </w:p>
        </w:tc>
        <w:tc>
          <w:tcPr>
            <w:tcW w:w="197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EA06B5">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Before w:val="1"/>
          <w:gridAfter w:val="2"/>
          <w:wBefore w:w="48" w:type="dxa"/>
          <w:wAfter w:w="286" w:type="dxa"/>
          <w:trHeight w:val="1695"/>
        </w:trPr>
        <w:tc>
          <w:tcPr>
            <w:tcW w:w="63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p w:rsidR="007E517F" w:rsidRPr="001D0CA2" w:rsidRDefault="00FF6181" w:rsidP="007E517F">
            <w:pPr>
              <w:rPr>
                <w:rFonts w:ascii="Sylfaen" w:hAnsi="Sylfaen"/>
                <w:sz w:val="16"/>
                <w:szCs w:val="16"/>
              </w:rPr>
            </w:pPr>
            <w:r>
              <w:rPr>
                <w:rFonts w:ascii="Sylfaen" w:hAnsi="Sylfaen"/>
                <w:sz w:val="16"/>
                <w:szCs w:val="16"/>
              </w:rPr>
              <w:t>5</w:t>
            </w:r>
          </w:p>
        </w:tc>
        <w:tc>
          <w:tcPr>
            <w:tcW w:w="1154" w:type="dxa"/>
            <w:gridSpan w:val="4"/>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sidRPr="001D0CA2">
              <w:rPr>
                <w:rFonts w:ascii="Sylfaen" w:hAnsi="Sylfaen"/>
                <w:b/>
                <w:sz w:val="16"/>
                <w:szCs w:val="16"/>
              </w:rPr>
              <w:t>15863200</w:t>
            </w:r>
          </w:p>
        </w:tc>
        <w:tc>
          <w:tcPr>
            <w:tcW w:w="980"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Pr>
                <w:rFonts w:ascii="Sylfaen" w:eastAsia="Tahoma" w:hAnsi="Sylfaen" w:cs="Tahoma"/>
                <w:sz w:val="16"/>
                <w:szCs w:val="16"/>
              </w:rPr>
              <w:t>Թեյ</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sz w:val="16"/>
                <w:szCs w:val="16"/>
              </w:rPr>
            </w:pPr>
            <w:r w:rsidRPr="001D0CA2">
              <w:rPr>
                <w:rFonts w:ascii="Sylfaen" w:hAnsi="Sylfaen"/>
                <w:sz w:val="16"/>
                <w:szCs w:val="16"/>
              </w:rPr>
              <w:t xml:space="preserve">ՀՀ կամ </w:t>
            </w:r>
            <w:r w:rsidRPr="005E7A9D">
              <w:rPr>
                <w:rFonts w:ascii="Sylfaen" w:hAnsi="Sylfaen"/>
                <w:sz w:val="16"/>
                <w:szCs w:val="16"/>
              </w:rPr>
              <w:t>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r w:rsidRPr="001D0CA2">
              <w:rPr>
                <w:rFonts w:ascii="Sylfaen" w:hAnsi="Sylfaen"/>
                <w:sz w:val="16"/>
                <w:szCs w:val="16"/>
              </w:rPr>
              <w:t xml:space="preserve">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Անվտանգությունը` ըստ 2-III-4.9-01-2010  հիգիենիկ նորմատիվների, իսկ մակնշումը` </w:t>
            </w:r>
          </w:p>
          <w:p w:rsidR="007E517F" w:rsidRPr="00D82041" w:rsidRDefault="007E517F" w:rsidP="007E517F">
            <w:pPr>
              <w:jc w:val="center"/>
              <w:rPr>
                <w:rFonts w:ascii="Sylfaen" w:hAnsi="Sylfaen"/>
                <w:sz w:val="16"/>
                <w:szCs w:val="16"/>
              </w:rPr>
            </w:pPr>
            <w:r w:rsidRPr="001D0CA2">
              <w:rPr>
                <w:rFonts w:ascii="Sylfaen" w:hAnsi="Sylfaen"/>
                <w:sz w:val="16"/>
                <w:szCs w:val="16"/>
              </w:rPr>
              <w:t>Սննդամթերքի անվտանգության մասին” ՀՀ օրենքի 8-րդ հոդվածի</w:t>
            </w:r>
            <w:r w:rsidRPr="00D82041">
              <w:rPr>
                <w:rFonts w:ascii="Sylfaen" w:hAnsi="Sylfaen"/>
                <w:sz w:val="16"/>
                <w:szCs w:val="16"/>
              </w:rPr>
              <w:t>:</w:t>
            </w:r>
          </w:p>
        </w:tc>
        <w:tc>
          <w:tcPr>
            <w:tcW w:w="712"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Տուփ</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650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6500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10</w:t>
            </w: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10</w:t>
            </w:r>
          </w:p>
        </w:tc>
        <w:tc>
          <w:tcPr>
            <w:tcW w:w="1979" w:type="dxa"/>
            <w:gridSpan w:val="5"/>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Before w:val="1"/>
          <w:gridAfter w:val="2"/>
          <w:wBefore w:w="48" w:type="dxa"/>
          <w:wAfter w:w="286" w:type="dxa"/>
          <w:trHeight w:val="498"/>
        </w:trPr>
        <w:tc>
          <w:tcPr>
            <w:tcW w:w="635" w:type="dxa"/>
            <w:tcBorders>
              <w:top w:val="single" w:sz="4" w:space="0" w:color="auto"/>
              <w:left w:val="single" w:sz="4" w:space="0" w:color="auto"/>
              <w:bottom w:val="single" w:sz="4" w:space="0" w:color="auto"/>
              <w:right w:val="single" w:sz="4" w:space="0" w:color="auto"/>
            </w:tcBorders>
          </w:tcPr>
          <w:p w:rsidR="007E517F" w:rsidRPr="001D0CA2" w:rsidRDefault="00FF6181" w:rsidP="007E517F">
            <w:pPr>
              <w:rPr>
                <w:rFonts w:ascii="Sylfaen" w:hAnsi="Sylfaen"/>
                <w:sz w:val="16"/>
                <w:szCs w:val="16"/>
              </w:rPr>
            </w:pPr>
            <w:r>
              <w:rPr>
                <w:rFonts w:ascii="Sylfaen" w:hAnsi="Sylfaen"/>
                <w:sz w:val="16"/>
                <w:szCs w:val="16"/>
              </w:rPr>
              <w:t>6</w:t>
            </w:r>
          </w:p>
        </w:tc>
        <w:tc>
          <w:tcPr>
            <w:tcW w:w="1154" w:type="dxa"/>
            <w:gridSpan w:val="4"/>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sidRPr="005E7A9D">
              <w:rPr>
                <w:rFonts w:ascii="Sylfaen" w:hAnsi="Sylfaen"/>
                <w:b/>
                <w:sz w:val="16"/>
                <w:szCs w:val="16"/>
              </w:rPr>
              <w:t>15871256</w:t>
            </w:r>
          </w:p>
        </w:tc>
        <w:tc>
          <w:tcPr>
            <w:tcW w:w="980"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 xml:space="preserve"> Պղպեղ </w:t>
            </w:r>
            <w:r>
              <w:rPr>
                <w:rFonts w:ascii="Sylfaen" w:eastAsia="Tahoma" w:hAnsi="Sylfaen" w:cs="Tahoma"/>
                <w:sz w:val="16"/>
                <w:szCs w:val="16"/>
              </w:rPr>
              <w:t xml:space="preserve"> կարմիր</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Pr="009856F6" w:rsidRDefault="007E517F" w:rsidP="007E517F">
            <w:pPr>
              <w:jc w:val="center"/>
              <w:rPr>
                <w:rFonts w:ascii="Sylfaen" w:hAnsi="Sylfaen" w:cs="Sylfaen"/>
                <w:sz w:val="16"/>
                <w:szCs w:val="16"/>
              </w:rPr>
            </w:pPr>
            <w:r w:rsidRPr="009856F6">
              <w:rPr>
                <w:rFonts w:ascii="Sylfaen" w:hAnsi="Sylfaen" w:cs="Sylfaen"/>
                <w:sz w:val="16"/>
                <w:szCs w:val="16"/>
              </w:rPr>
              <w:t>Պղպեղ</w:t>
            </w:r>
            <w:r>
              <w:rPr>
                <w:rFonts w:ascii="Sylfaen" w:hAnsi="Sylfaen" w:cs="Sylfaen"/>
                <w:sz w:val="16"/>
                <w:szCs w:val="16"/>
              </w:rPr>
              <w:t xml:space="preserve">  </w:t>
            </w:r>
            <w:r w:rsidRPr="009856F6">
              <w:rPr>
                <w:rFonts w:ascii="Sylfaen" w:hAnsi="Sylfaen" w:cs="Sylfaen"/>
                <w:sz w:val="16"/>
                <w:szCs w:val="16"/>
              </w:rPr>
              <w:t>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712"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4000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26000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6.5</w:t>
            </w: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6.5</w:t>
            </w:r>
          </w:p>
        </w:tc>
        <w:tc>
          <w:tcPr>
            <w:tcW w:w="197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EA06B5" w:rsidTr="00FF6181">
        <w:trPr>
          <w:gridBefore w:val="1"/>
          <w:gridAfter w:val="2"/>
          <w:wBefore w:w="48" w:type="dxa"/>
          <w:wAfter w:w="286" w:type="dxa"/>
          <w:trHeight w:val="246"/>
        </w:trPr>
        <w:tc>
          <w:tcPr>
            <w:tcW w:w="63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r>
              <w:rPr>
                <w:rFonts w:ascii="Sylfaen" w:hAnsi="Sylfaen"/>
                <w:sz w:val="16"/>
                <w:szCs w:val="16"/>
              </w:rPr>
              <w:lastRenderedPageBreak/>
              <w:t xml:space="preserve">            </w:t>
            </w:r>
            <w:r w:rsidR="00FF6181">
              <w:rPr>
                <w:rFonts w:ascii="Sylfaen" w:hAnsi="Sylfaen"/>
                <w:sz w:val="16"/>
                <w:szCs w:val="16"/>
              </w:rPr>
              <w:t>7</w:t>
            </w:r>
          </w:p>
        </w:tc>
        <w:tc>
          <w:tcPr>
            <w:tcW w:w="1154"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b/>
                <w:sz w:val="16"/>
                <w:szCs w:val="16"/>
              </w:rPr>
            </w:pPr>
            <w:r w:rsidRPr="001D0CA2">
              <w:rPr>
                <w:rFonts w:ascii="Sylfaen" w:hAnsi="Sylfaen"/>
                <w:b/>
                <w:sz w:val="16"/>
                <w:szCs w:val="16"/>
              </w:rPr>
              <w:lastRenderedPageBreak/>
              <w:t>15872400</w:t>
            </w:r>
          </w:p>
        </w:tc>
        <w:tc>
          <w:tcPr>
            <w:tcW w:w="980"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 xml:space="preserve">Կերակրի </w:t>
            </w:r>
            <w:r w:rsidRPr="001D0CA2">
              <w:rPr>
                <w:rFonts w:ascii="Sylfaen" w:eastAsia="Tahoma" w:hAnsi="Sylfaen" w:cs="Tahoma"/>
                <w:sz w:val="16"/>
                <w:szCs w:val="16"/>
              </w:rPr>
              <w:lastRenderedPageBreak/>
              <w:t>աղ</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lastRenderedPageBreak/>
              <w:t xml:space="preserve">ՀՀ կամ </w:t>
            </w:r>
            <w:r w:rsidRPr="001D0CA2">
              <w:rPr>
                <w:rFonts w:ascii="Sylfaen" w:hAnsi="Sylfaen"/>
                <w:sz w:val="16"/>
                <w:szCs w:val="16"/>
              </w:rPr>
              <w:lastRenderedPageBreak/>
              <w:t>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sidRPr="001D0CA2">
              <w:rPr>
                <w:rFonts w:ascii="Sylfaen" w:hAnsi="Sylfaen"/>
                <w:sz w:val="16"/>
                <w:szCs w:val="16"/>
              </w:rPr>
              <w:lastRenderedPageBreak/>
              <w:t>Կերակրի աղ`</w:t>
            </w:r>
            <w:r>
              <w:rPr>
                <w:rFonts w:ascii="Sylfaen" w:hAnsi="Sylfaen"/>
                <w:sz w:val="16"/>
                <w:szCs w:val="16"/>
              </w:rPr>
              <w:t xml:space="preserve">մանր </w:t>
            </w:r>
            <w:r w:rsidRPr="001D0CA2">
              <w:rPr>
                <w:rFonts w:ascii="Sylfaen" w:hAnsi="Sylfaen"/>
                <w:sz w:val="16"/>
                <w:szCs w:val="16"/>
              </w:rPr>
              <w:t xml:space="preserve"> բարձր տեսակի, յոդացված ՀՍՏ </w:t>
            </w:r>
            <w:r w:rsidRPr="001D0CA2">
              <w:rPr>
                <w:rFonts w:ascii="Sylfaen" w:hAnsi="Sylfaen"/>
                <w:sz w:val="16"/>
                <w:szCs w:val="16"/>
              </w:rPr>
              <w:lastRenderedPageBreak/>
              <w:t xml:space="preserve">239-2005 Պիտանելիության ժամկետը արտադրման օրվանից ոչ պակաս 12 ամիս: </w:t>
            </w:r>
          </w:p>
        </w:tc>
        <w:tc>
          <w:tcPr>
            <w:tcW w:w="712"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lastRenderedPageBreak/>
              <w:t>կգ</w:t>
            </w:r>
          </w:p>
          <w:p w:rsidR="007E517F" w:rsidRPr="001D0CA2" w:rsidRDefault="007E517F" w:rsidP="007E517F">
            <w:pPr>
              <w:rPr>
                <w:rFonts w:ascii="Sylfaen" w:eastAsia="Tahoma" w:hAnsi="Sylfaen" w:cs="Tahoma"/>
                <w:sz w:val="16"/>
                <w:szCs w:val="16"/>
              </w:rPr>
            </w:pP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lastRenderedPageBreak/>
              <w:t>180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5400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30</w:t>
            </w:r>
          </w:p>
          <w:p w:rsidR="007E517F" w:rsidRPr="001D0CA2"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lastRenderedPageBreak/>
              <w:t xml:space="preserve">գ.Գոռավան </w:t>
            </w:r>
            <w:r w:rsidRPr="008921FB">
              <w:rPr>
                <w:rFonts w:ascii="Arial Unicode" w:hAnsi="Arial Unicode"/>
                <w:sz w:val="16"/>
                <w:szCs w:val="16"/>
              </w:rPr>
              <w:lastRenderedPageBreak/>
              <w:t>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lastRenderedPageBreak/>
              <w:t>30</w:t>
            </w:r>
          </w:p>
          <w:p w:rsidR="007E517F" w:rsidRPr="001D0CA2"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p>
        </w:tc>
        <w:tc>
          <w:tcPr>
            <w:tcW w:w="197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p>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lastRenderedPageBreak/>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Before w:val="1"/>
          <w:gridAfter w:val="2"/>
          <w:wBefore w:w="48" w:type="dxa"/>
          <w:wAfter w:w="286" w:type="dxa"/>
          <w:trHeight w:val="246"/>
        </w:trPr>
        <w:tc>
          <w:tcPr>
            <w:tcW w:w="635" w:type="dxa"/>
            <w:tcBorders>
              <w:top w:val="single" w:sz="4" w:space="0" w:color="auto"/>
              <w:left w:val="single" w:sz="4" w:space="0" w:color="auto"/>
              <w:bottom w:val="single" w:sz="4" w:space="0" w:color="auto"/>
              <w:right w:val="single" w:sz="4" w:space="0" w:color="auto"/>
            </w:tcBorders>
          </w:tcPr>
          <w:p w:rsidR="007E517F" w:rsidRPr="001D0CA2" w:rsidRDefault="00FF6181" w:rsidP="007E517F">
            <w:pPr>
              <w:rPr>
                <w:rFonts w:ascii="Sylfaen" w:hAnsi="Sylfaen"/>
                <w:sz w:val="16"/>
                <w:szCs w:val="16"/>
              </w:rPr>
            </w:pPr>
            <w:r>
              <w:rPr>
                <w:rFonts w:ascii="Sylfaen" w:hAnsi="Sylfaen"/>
                <w:sz w:val="16"/>
                <w:szCs w:val="16"/>
              </w:rPr>
              <w:lastRenderedPageBreak/>
              <w:t>8</w:t>
            </w:r>
          </w:p>
        </w:tc>
        <w:tc>
          <w:tcPr>
            <w:tcW w:w="1154" w:type="dxa"/>
            <w:gridSpan w:val="4"/>
            <w:tcBorders>
              <w:top w:val="single" w:sz="4" w:space="0" w:color="auto"/>
              <w:left w:val="single" w:sz="4" w:space="0" w:color="auto"/>
              <w:bottom w:val="single" w:sz="4" w:space="0" w:color="auto"/>
              <w:right w:val="single" w:sz="4" w:space="0" w:color="auto"/>
            </w:tcBorders>
          </w:tcPr>
          <w:p w:rsidR="007E517F" w:rsidRDefault="007E517F" w:rsidP="007E517F">
            <w:pPr>
              <w:rPr>
                <w:rFonts w:ascii="Sylfaen" w:hAnsi="Sylfaen"/>
                <w:b/>
                <w:sz w:val="16"/>
                <w:szCs w:val="16"/>
              </w:rPr>
            </w:pPr>
          </w:p>
          <w:p w:rsidR="007E517F" w:rsidRDefault="007E517F" w:rsidP="007E517F">
            <w:pPr>
              <w:rPr>
                <w:rFonts w:ascii="Sylfaen" w:hAnsi="Sylfaen"/>
                <w:b/>
                <w:sz w:val="16"/>
                <w:szCs w:val="16"/>
              </w:rPr>
            </w:pPr>
          </w:p>
          <w:p w:rsidR="007E517F" w:rsidRDefault="007E517F" w:rsidP="007E517F">
            <w:pPr>
              <w:rPr>
                <w:rFonts w:ascii="Sylfaen" w:hAnsi="Sylfaen"/>
                <w:b/>
                <w:sz w:val="16"/>
                <w:szCs w:val="16"/>
              </w:rPr>
            </w:pPr>
          </w:p>
          <w:p w:rsidR="007E517F" w:rsidRDefault="007E517F" w:rsidP="007E517F">
            <w:pPr>
              <w:rPr>
                <w:rFonts w:ascii="Sylfaen" w:hAnsi="Sylfaen"/>
                <w:b/>
                <w:sz w:val="16"/>
                <w:szCs w:val="16"/>
              </w:rPr>
            </w:pPr>
          </w:p>
          <w:p w:rsidR="007E517F" w:rsidRPr="005E7A9D" w:rsidRDefault="007E517F" w:rsidP="007E517F">
            <w:pPr>
              <w:rPr>
                <w:rFonts w:ascii="Sylfaen" w:hAnsi="Sylfaen"/>
                <w:b/>
                <w:sz w:val="16"/>
                <w:szCs w:val="16"/>
              </w:rPr>
            </w:pPr>
            <w:r w:rsidRPr="005E7A9D">
              <w:rPr>
                <w:rFonts w:ascii="Sylfaen" w:hAnsi="Sylfaen"/>
                <w:b/>
                <w:sz w:val="16"/>
                <w:szCs w:val="16"/>
              </w:rPr>
              <w:t>1587</w:t>
            </w:r>
            <w:r>
              <w:rPr>
                <w:rFonts w:ascii="Sylfaen" w:hAnsi="Sylfaen"/>
                <w:b/>
                <w:sz w:val="16"/>
                <w:szCs w:val="16"/>
              </w:rPr>
              <w:t>2600</w:t>
            </w:r>
          </w:p>
        </w:tc>
        <w:tc>
          <w:tcPr>
            <w:tcW w:w="980" w:type="dxa"/>
            <w:gridSpan w:val="3"/>
            <w:tcBorders>
              <w:top w:val="single" w:sz="4" w:space="0" w:color="auto"/>
              <w:left w:val="single" w:sz="4" w:space="0" w:color="auto"/>
              <w:bottom w:val="single" w:sz="4" w:space="0" w:color="auto"/>
              <w:right w:val="single" w:sz="4" w:space="0" w:color="auto"/>
            </w:tcBorders>
          </w:tcPr>
          <w:p w:rsidR="007E517F" w:rsidRDefault="007E517F" w:rsidP="007E517F">
            <w:pPr>
              <w:rPr>
                <w:rFonts w:ascii="Sylfaen" w:eastAsia="Tahoma" w:hAnsi="Sylfaen" w:cs="Tahoma"/>
                <w:sz w:val="16"/>
                <w:szCs w:val="16"/>
              </w:rPr>
            </w:pPr>
          </w:p>
          <w:p w:rsidR="007E517F" w:rsidRDefault="007E517F" w:rsidP="007E517F">
            <w:pPr>
              <w:rPr>
                <w:rFonts w:ascii="Sylfaen" w:eastAsia="Tahoma" w:hAnsi="Sylfaen" w:cs="Tahoma"/>
                <w:sz w:val="16"/>
                <w:szCs w:val="16"/>
              </w:rPr>
            </w:pPr>
          </w:p>
          <w:p w:rsidR="007E517F" w:rsidRDefault="007E517F" w:rsidP="007E517F">
            <w:pPr>
              <w:rPr>
                <w:rFonts w:ascii="Sylfaen" w:eastAsia="Tahoma" w:hAnsi="Sylfaen" w:cs="Tahoma"/>
                <w:sz w:val="16"/>
                <w:szCs w:val="16"/>
              </w:rPr>
            </w:pPr>
          </w:p>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Կերակրի սոդա</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Arial AM" w:hAnsi="Arial AM"/>
                <w:sz w:val="16"/>
                <w:szCs w:val="16"/>
              </w:rPr>
            </w:pPr>
          </w:p>
          <w:p w:rsidR="007E517F" w:rsidRDefault="007E517F" w:rsidP="007E517F">
            <w:pPr>
              <w:jc w:val="center"/>
              <w:rPr>
                <w:rFonts w:ascii="Arial AM" w:hAnsi="Arial AM"/>
                <w:sz w:val="16"/>
                <w:szCs w:val="16"/>
              </w:rPr>
            </w:pPr>
          </w:p>
          <w:p w:rsidR="007E517F" w:rsidRPr="00964E9A" w:rsidRDefault="007E517F" w:rsidP="007E517F">
            <w:pPr>
              <w:jc w:val="center"/>
              <w:rPr>
                <w:rFonts w:ascii="Arial AM" w:hAnsi="Arial AM"/>
                <w:sz w:val="16"/>
                <w:szCs w:val="16"/>
              </w:rPr>
            </w:pPr>
            <w:r w:rsidRPr="00964E9A">
              <w:rPr>
                <w:rFonts w:ascii="Arial AM" w:hAnsi="Arial AM"/>
                <w:sz w:val="16"/>
                <w:szCs w:val="16"/>
              </w:rPr>
              <w:t>Ü</w:t>
            </w:r>
            <w:r w:rsidRPr="00D94C7E">
              <w:rPr>
                <w:rFonts w:ascii="Arial LatArm" w:hAnsi="Arial LatArm"/>
                <w:sz w:val="16"/>
                <w:szCs w:val="16"/>
              </w:rPr>
              <w:t xml:space="preserve">³ïñÇáõÙ »ñÏ³ÍË³çñ³ÍÝ³ÛÇÝ. ²Ýíï³Ý·áõÃÛáõÝÁ ¨ Ù³ÏÝßáõÙÁª N 2-III-4.9-01-2003 (è¸ ê³Ý äÇÝ 2.3.2-1078-01) ë³ÝÇï³ñ³Ñ³Ù³×³ñ³Ï³ÛÇÝ Ï³ÝáÝÝ»ñÇ ¨ ÝáñÙ»ñÇ ¨  </w:t>
            </w:r>
            <w:r w:rsidRPr="00D94C7E">
              <w:rPr>
                <w:rFonts w:ascii="Sylfaen" w:hAnsi="Sylfaen"/>
                <w:sz w:val="16"/>
                <w:szCs w:val="16"/>
              </w:rPr>
              <w:t>Սննդամթերքի</w:t>
            </w:r>
            <w:r w:rsidRPr="00D94C7E">
              <w:rPr>
                <w:rFonts w:ascii="Arial LatArm" w:hAnsi="Arial LatArm"/>
                <w:sz w:val="16"/>
                <w:szCs w:val="16"/>
              </w:rPr>
              <w:t xml:space="preserve"> </w:t>
            </w:r>
            <w:r w:rsidRPr="00D94C7E">
              <w:rPr>
                <w:rFonts w:ascii="Sylfaen" w:hAnsi="Sylfaen"/>
                <w:sz w:val="16"/>
                <w:szCs w:val="16"/>
              </w:rPr>
              <w:t>անվտանգության</w:t>
            </w:r>
            <w:r w:rsidRPr="00D94C7E">
              <w:rPr>
                <w:rFonts w:ascii="Arial LatArm" w:hAnsi="Arial LatArm"/>
                <w:sz w:val="16"/>
                <w:szCs w:val="16"/>
              </w:rPr>
              <w:t xml:space="preserve"> </w:t>
            </w:r>
            <w:r w:rsidRPr="00D94C7E">
              <w:rPr>
                <w:rFonts w:ascii="Sylfaen" w:hAnsi="Sylfaen"/>
                <w:sz w:val="16"/>
                <w:szCs w:val="16"/>
              </w:rPr>
              <w:t>մասին</w:t>
            </w:r>
            <w:r w:rsidRPr="00D94C7E">
              <w:rPr>
                <w:rFonts w:ascii="Arial LatArm" w:hAnsi="Arial LatArm"/>
                <w:sz w:val="16"/>
                <w:szCs w:val="16"/>
              </w:rPr>
              <w:t xml:space="preserve">” </w:t>
            </w:r>
            <w:r w:rsidRPr="00D94C7E">
              <w:rPr>
                <w:rFonts w:ascii="Sylfaen" w:hAnsi="Sylfaen"/>
                <w:sz w:val="16"/>
                <w:szCs w:val="16"/>
              </w:rPr>
              <w:t>ՀՀ</w:t>
            </w:r>
            <w:r w:rsidRPr="00D94C7E">
              <w:rPr>
                <w:rFonts w:ascii="Arial LatArm" w:hAnsi="Arial LatArm"/>
                <w:sz w:val="16"/>
                <w:szCs w:val="16"/>
              </w:rPr>
              <w:t xml:space="preserve"> </w:t>
            </w:r>
            <w:r w:rsidRPr="00D94C7E">
              <w:rPr>
                <w:rFonts w:ascii="Sylfaen" w:hAnsi="Sylfaen"/>
                <w:sz w:val="16"/>
                <w:szCs w:val="16"/>
              </w:rPr>
              <w:t>օրենքի</w:t>
            </w:r>
            <w:r w:rsidRPr="00D94C7E">
              <w:rPr>
                <w:rFonts w:ascii="Arial LatArm" w:hAnsi="Arial LatArm"/>
                <w:sz w:val="16"/>
                <w:szCs w:val="16"/>
              </w:rPr>
              <w:t xml:space="preserve"> 8-</w:t>
            </w:r>
            <w:r w:rsidRPr="00D94C7E">
              <w:rPr>
                <w:rFonts w:ascii="Sylfaen" w:hAnsi="Sylfaen"/>
                <w:sz w:val="16"/>
                <w:szCs w:val="16"/>
              </w:rPr>
              <w:t>րդ</w:t>
            </w:r>
            <w:r w:rsidRPr="00D94C7E">
              <w:rPr>
                <w:rFonts w:ascii="Arial LatArm" w:hAnsi="Arial LatArm"/>
                <w:sz w:val="16"/>
                <w:szCs w:val="16"/>
              </w:rPr>
              <w:t xml:space="preserve"> </w:t>
            </w:r>
            <w:r w:rsidRPr="00D94C7E">
              <w:rPr>
                <w:rFonts w:ascii="Sylfaen" w:hAnsi="Sylfaen"/>
                <w:sz w:val="16"/>
                <w:szCs w:val="16"/>
              </w:rPr>
              <w:t>հոդվածի</w:t>
            </w:r>
            <w:r>
              <w:rPr>
                <w:rFonts w:ascii="Arial AM" w:hAnsi="Arial AM"/>
                <w:sz w:val="16"/>
                <w:szCs w:val="16"/>
              </w:rPr>
              <w:t xml:space="preserve"> </w:t>
            </w:r>
            <w:r w:rsidRPr="00964E9A">
              <w:rPr>
                <w:rFonts w:ascii="Arial AM" w:hAnsi="Arial AM"/>
                <w:sz w:val="16"/>
                <w:szCs w:val="16"/>
              </w:rPr>
              <w:t xml:space="preserve">  </w:t>
            </w:r>
          </w:p>
        </w:tc>
        <w:tc>
          <w:tcPr>
            <w:tcW w:w="712" w:type="dxa"/>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Sylfaen" w:eastAsia="Tahoma" w:hAnsi="Sylfaen" w:cs="Tahoma"/>
                <w:sz w:val="16"/>
                <w:szCs w:val="16"/>
              </w:rPr>
            </w:pPr>
          </w:p>
          <w:p w:rsidR="007E517F" w:rsidRPr="005E7A9D" w:rsidRDefault="007E517F" w:rsidP="007E517F">
            <w:pPr>
              <w:jc w:val="center"/>
              <w:rPr>
                <w:rFonts w:ascii="Sylfaen" w:eastAsia="Tahoma" w:hAnsi="Sylfaen" w:cs="Tahoma"/>
                <w:sz w:val="16"/>
                <w:szCs w:val="16"/>
              </w:rPr>
            </w:pPr>
          </w:p>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տուփ</w:t>
            </w:r>
          </w:p>
        </w:tc>
        <w:tc>
          <w:tcPr>
            <w:tcW w:w="852" w:type="dxa"/>
            <w:gridSpan w:val="2"/>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r>
              <w:rPr>
                <w:rFonts w:ascii="Sylfaen" w:hAnsi="Sylfaen"/>
                <w:sz w:val="16"/>
                <w:szCs w:val="16"/>
              </w:rPr>
              <w:t>350</w:t>
            </w:r>
          </w:p>
        </w:tc>
        <w:tc>
          <w:tcPr>
            <w:tcW w:w="856" w:type="dxa"/>
            <w:gridSpan w:val="2"/>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r>
              <w:rPr>
                <w:rFonts w:ascii="Sylfaen" w:hAnsi="Sylfaen"/>
                <w:sz w:val="16"/>
                <w:szCs w:val="16"/>
              </w:rPr>
              <w:t>700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r>
              <w:rPr>
                <w:rFonts w:ascii="Sylfaen" w:hAnsi="Sylfaen"/>
                <w:sz w:val="16"/>
                <w:szCs w:val="16"/>
              </w:rPr>
              <w:t>2</w:t>
            </w: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r>
              <w:rPr>
                <w:rFonts w:ascii="Sylfaen" w:hAnsi="Sylfaen"/>
                <w:sz w:val="16"/>
                <w:szCs w:val="16"/>
              </w:rPr>
              <w:t>2</w:t>
            </w:r>
          </w:p>
        </w:tc>
        <w:tc>
          <w:tcPr>
            <w:tcW w:w="197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p>
          <w:p w:rsidR="007E517F" w:rsidRPr="001D0CA2" w:rsidRDefault="007E517F" w:rsidP="007E517F">
            <w:pPr>
              <w:jc w:val="center"/>
              <w:rPr>
                <w:rFonts w:ascii="GHEA Grapalat" w:hAnsi="GHEA Grapalat"/>
                <w:b/>
                <w:sz w:val="16"/>
                <w:szCs w:val="16"/>
              </w:rPr>
            </w:pPr>
          </w:p>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Before w:val="1"/>
          <w:gridAfter w:val="2"/>
          <w:wBefore w:w="48" w:type="dxa"/>
          <w:wAfter w:w="286" w:type="dxa"/>
          <w:trHeight w:val="1770"/>
        </w:trPr>
        <w:tc>
          <w:tcPr>
            <w:tcW w:w="635" w:type="dxa"/>
            <w:tcBorders>
              <w:top w:val="single" w:sz="4" w:space="0" w:color="auto"/>
              <w:left w:val="single" w:sz="4" w:space="0" w:color="auto"/>
              <w:bottom w:val="single" w:sz="4" w:space="0" w:color="auto"/>
              <w:right w:val="single" w:sz="4" w:space="0" w:color="auto"/>
            </w:tcBorders>
          </w:tcPr>
          <w:p w:rsidR="007E517F" w:rsidRPr="001D0CA2" w:rsidRDefault="00FF6181" w:rsidP="007E517F">
            <w:pPr>
              <w:rPr>
                <w:rFonts w:ascii="Sylfaen" w:hAnsi="Sylfaen"/>
                <w:sz w:val="16"/>
                <w:szCs w:val="16"/>
              </w:rPr>
            </w:pPr>
            <w:r>
              <w:rPr>
                <w:rFonts w:ascii="Sylfaen" w:hAnsi="Sylfaen"/>
                <w:sz w:val="16"/>
                <w:szCs w:val="16"/>
              </w:rPr>
              <w:t>9</w:t>
            </w:r>
          </w:p>
        </w:tc>
        <w:tc>
          <w:tcPr>
            <w:tcW w:w="1154" w:type="dxa"/>
            <w:gridSpan w:val="4"/>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sidRPr="005E7A9D">
              <w:rPr>
                <w:rFonts w:ascii="Sylfaen" w:hAnsi="Sylfaen"/>
                <w:b/>
                <w:sz w:val="16"/>
                <w:szCs w:val="16"/>
              </w:rPr>
              <w:t>15898000</w:t>
            </w:r>
          </w:p>
        </w:tc>
        <w:tc>
          <w:tcPr>
            <w:tcW w:w="980"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խմորիչ</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Pr="00D82041" w:rsidRDefault="007E517F" w:rsidP="007E517F">
            <w:pPr>
              <w:jc w:val="center"/>
              <w:rPr>
                <w:rFonts w:ascii="Sylfaen" w:hAnsi="Sylfaen"/>
                <w:sz w:val="16"/>
                <w:szCs w:val="16"/>
              </w:rPr>
            </w:pPr>
            <w:r w:rsidRPr="00D82041">
              <w:rPr>
                <w:rFonts w:ascii="Sylfaen" w:hAnsi="Sylfaen"/>
                <w:sz w:val="16"/>
                <w:szCs w:val="16"/>
              </w:rPr>
              <w:t xml:space="preserve">Չոր, գործարանային փաթեթավորված, չափածրարված, խոնավությունը` 8 %-ից ոչ ավելի: Անվտանգությունը` N 2-III-4.9-01-2010 հիգիենիկ նորմատիվների և «Սննդամթերքի անվտանգության մասին» ՀՀ օրենքի 8-րդ հոդվածի: Պիտանելիության մնացորդային ժամկետը ոչ պակաս 80 % </w:t>
            </w:r>
          </w:p>
        </w:tc>
        <w:tc>
          <w:tcPr>
            <w:tcW w:w="712" w:type="dxa"/>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Sylfaen" w:eastAsia="Tahoma" w:hAnsi="Sylfaen" w:cs="Tahoma"/>
                <w:sz w:val="16"/>
                <w:szCs w:val="16"/>
              </w:rPr>
            </w:pPr>
            <w:r w:rsidRPr="005E7A9D">
              <w:rPr>
                <w:rFonts w:ascii="Sylfaen" w:eastAsia="Tahoma" w:hAnsi="Sylfaen" w:cs="Tahoma"/>
                <w:sz w:val="16"/>
                <w:szCs w:val="16"/>
              </w:rPr>
              <w:t>տուփ</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300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1</w:t>
            </w: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1</w:t>
            </w:r>
          </w:p>
        </w:tc>
        <w:tc>
          <w:tcPr>
            <w:tcW w:w="1979" w:type="dxa"/>
            <w:gridSpan w:val="5"/>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p w:rsidR="007E517F" w:rsidRPr="001D0CA2" w:rsidRDefault="007E517F" w:rsidP="007E517F">
            <w:pPr>
              <w:jc w:val="center"/>
              <w:rPr>
                <w:rFonts w:ascii="GHEA Grapalat" w:hAnsi="GHEA Grapalat"/>
                <w:b/>
                <w:sz w:val="16"/>
                <w:szCs w:val="16"/>
              </w:rPr>
            </w:pPr>
          </w:p>
        </w:tc>
      </w:tr>
      <w:tr w:rsidR="007E517F" w:rsidRPr="001D0CA2" w:rsidTr="00FF6181">
        <w:trPr>
          <w:gridBefore w:val="1"/>
          <w:gridAfter w:val="2"/>
          <w:wBefore w:w="48" w:type="dxa"/>
          <w:wAfter w:w="286" w:type="dxa"/>
          <w:trHeight w:val="246"/>
        </w:trPr>
        <w:tc>
          <w:tcPr>
            <w:tcW w:w="635" w:type="dxa"/>
            <w:tcBorders>
              <w:top w:val="single" w:sz="4" w:space="0" w:color="auto"/>
              <w:left w:val="single" w:sz="4" w:space="0" w:color="auto"/>
              <w:bottom w:val="single" w:sz="4" w:space="0" w:color="auto"/>
              <w:right w:val="single" w:sz="4" w:space="0" w:color="auto"/>
            </w:tcBorders>
          </w:tcPr>
          <w:p w:rsidR="007E517F" w:rsidRDefault="007E517F" w:rsidP="007E517F">
            <w:pPr>
              <w:rPr>
                <w:rFonts w:ascii="Sylfaen" w:hAnsi="Sylfaen"/>
                <w:sz w:val="16"/>
                <w:szCs w:val="16"/>
              </w:rPr>
            </w:pPr>
            <w:r w:rsidRPr="001D0CA2">
              <w:rPr>
                <w:rFonts w:ascii="Sylfaen" w:hAnsi="Sylfaen"/>
                <w:sz w:val="16"/>
                <w:szCs w:val="16"/>
              </w:rPr>
              <w:t xml:space="preserve">             </w:t>
            </w:r>
          </w:p>
          <w:p w:rsidR="007E517F"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Pr="001D0CA2" w:rsidRDefault="007E517F" w:rsidP="00FF6181">
            <w:pPr>
              <w:rPr>
                <w:rFonts w:ascii="Sylfaen" w:hAnsi="Sylfaen"/>
                <w:sz w:val="16"/>
                <w:szCs w:val="16"/>
              </w:rPr>
            </w:pPr>
            <w:r>
              <w:rPr>
                <w:rFonts w:ascii="Sylfaen" w:hAnsi="Sylfaen"/>
                <w:sz w:val="16"/>
                <w:szCs w:val="16"/>
              </w:rPr>
              <w:t>1</w:t>
            </w:r>
            <w:r w:rsidR="00FF6181">
              <w:rPr>
                <w:rFonts w:ascii="Sylfaen" w:hAnsi="Sylfaen"/>
                <w:sz w:val="16"/>
                <w:szCs w:val="16"/>
              </w:rPr>
              <w:t>0</w:t>
            </w:r>
          </w:p>
        </w:tc>
        <w:tc>
          <w:tcPr>
            <w:tcW w:w="1154" w:type="dxa"/>
            <w:gridSpan w:val="4"/>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sidRPr="005E7A9D">
              <w:rPr>
                <w:rFonts w:ascii="Sylfaen" w:hAnsi="Sylfaen"/>
                <w:b/>
                <w:sz w:val="16"/>
                <w:szCs w:val="16"/>
              </w:rPr>
              <w:t>15616000</w:t>
            </w:r>
          </w:p>
        </w:tc>
        <w:tc>
          <w:tcPr>
            <w:tcW w:w="980"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Հնդկաձավար (գրեչկա)</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Pr="00A628BA" w:rsidRDefault="007E517F" w:rsidP="007E517F">
            <w:pPr>
              <w:jc w:val="center"/>
              <w:rPr>
                <w:rFonts w:ascii="Sylfaen" w:hAnsi="Sylfaen"/>
                <w:sz w:val="16"/>
                <w:szCs w:val="16"/>
              </w:rPr>
            </w:pPr>
            <w:r w:rsidRPr="00A628BA">
              <w:rPr>
                <w:rFonts w:ascii="Sylfaen" w:hAnsi="Sylfaen"/>
                <w:sz w:val="16"/>
                <w:szCs w:val="16"/>
              </w:rPr>
              <w:t xml:space="preserve">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c>
          <w:tcPr>
            <w:tcW w:w="712"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1200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96000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A628BA" w:rsidRDefault="007E517F" w:rsidP="007E517F">
            <w:pPr>
              <w:jc w:val="center"/>
              <w:rPr>
                <w:rFonts w:ascii="Sylfaen" w:hAnsi="Sylfaen" w:cs="Sylfaen"/>
                <w:sz w:val="16"/>
                <w:szCs w:val="16"/>
              </w:rPr>
            </w:pPr>
            <w:r>
              <w:rPr>
                <w:rFonts w:ascii="Sylfaen" w:hAnsi="Sylfaen" w:cs="Sylfaen"/>
                <w:sz w:val="16"/>
                <w:szCs w:val="16"/>
              </w:rPr>
              <w:t>8</w:t>
            </w:r>
            <w:r w:rsidRPr="00A628BA">
              <w:rPr>
                <w:rFonts w:ascii="Sylfaen" w:hAnsi="Sylfaen" w:cs="Sylfaen"/>
                <w:sz w:val="16"/>
                <w:szCs w:val="16"/>
              </w:rPr>
              <w:t>0</w:t>
            </w: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A628BA" w:rsidRDefault="007E517F" w:rsidP="007E517F">
            <w:pPr>
              <w:rPr>
                <w:rFonts w:ascii="Sylfaen" w:hAnsi="Sylfaen" w:cs="Sylfaen"/>
                <w:sz w:val="16"/>
                <w:szCs w:val="16"/>
              </w:rPr>
            </w:pPr>
            <w:r>
              <w:rPr>
                <w:rFonts w:ascii="Sylfaen" w:hAnsi="Sylfaen" w:cs="Sylfaen"/>
                <w:sz w:val="16"/>
                <w:szCs w:val="16"/>
              </w:rPr>
              <w:t>80</w:t>
            </w:r>
          </w:p>
        </w:tc>
        <w:tc>
          <w:tcPr>
            <w:tcW w:w="197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GHEA Grapalat" w:hAnsi="GHEA Grapalat"/>
                <w:b/>
                <w:sz w:val="16"/>
                <w:szCs w:val="16"/>
              </w:rPr>
            </w:pPr>
          </w:p>
          <w:p w:rsidR="007E517F" w:rsidRPr="001D0CA2" w:rsidRDefault="007E517F" w:rsidP="007E517F">
            <w:pPr>
              <w:rPr>
                <w:rFonts w:ascii="GHEA Grapalat" w:hAnsi="GHEA Grapalat"/>
                <w:b/>
                <w:sz w:val="16"/>
                <w:szCs w:val="16"/>
              </w:rPr>
            </w:pPr>
          </w:p>
          <w:p w:rsidR="007E517F" w:rsidRPr="005E7A9D" w:rsidRDefault="007E517F" w:rsidP="007E517F">
            <w:pPr>
              <w:rPr>
                <w:rFonts w:ascii="GHEA Grapalat" w:hAnsi="GHEA Grapalat"/>
                <w:b/>
                <w:sz w:val="16"/>
                <w:szCs w:val="16"/>
              </w:rPr>
            </w:pPr>
          </w:p>
          <w:p w:rsidR="007E517F" w:rsidRPr="005E7A9D" w:rsidRDefault="007E517F" w:rsidP="007E517F">
            <w:pPr>
              <w:rPr>
                <w:rFonts w:ascii="GHEA Grapalat" w:hAnsi="GHEA Grapalat"/>
                <w:b/>
                <w:sz w:val="16"/>
                <w:szCs w:val="16"/>
              </w:rPr>
            </w:pPr>
          </w:p>
          <w:p w:rsidR="007E517F" w:rsidRPr="005E7A9D" w:rsidRDefault="007E517F" w:rsidP="007E517F">
            <w:pPr>
              <w:rPr>
                <w:rFonts w:ascii="GHEA Grapalat" w:hAnsi="GHEA Grapalat"/>
                <w:b/>
                <w:sz w:val="16"/>
                <w:szCs w:val="16"/>
              </w:rPr>
            </w:pPr>
          </w:p>
          <w:p w:rsidR="007E517F" w:rsidRPr="001D0CA2" w:rsidRDefault="007E517F" w:rsidP="007E517F">
            <w:pP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Before w:val="1"/>
          <w:gridAfter w:val="2"/>
          <w:wBefore w:w="48" w:type="dxa"/>
          <w:wAfter w:w="286" w:type="dxa"/>
          <w:trHeight w:val="246"/>
        </w:trPr>
        <w:tc>
          <w:tcPr>
            <w:tcW w:w="63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A628BA">
              <w:rPr>
                <w:rFonts w:ascii="Sylfaen" w:hAnsi="Sylfaen"/>
                <w:sz w:val="16"/>
                <w:szCs w:val="16"/>
              </w:rPr>
              <w:t xml:space="preserve">            </w:t>
            </w:r>
            <w:r>
              <w:rPr>
                <w:rFonts w:ascii="Sylfaen" w:hAnsi="Sylfaen"/>
                <w:sz w:val="16"/>
                <w:szCs w:val="16"/>
              </w:rPr>
              <w:t>1</w:t>
            </w:r>
            <w:r w:rsidR="00FF6181">
              <w:rPr>
                <w:rFonts w:ascii="Sylfaen" w:hAnsi="Sylfaen"/>
                <w:sz w:val="16"/>
                <w:szCs w:val="16"/>
              </w:rPr>
              <w:t>1</w:t>
            </w:r>
          </w:p>
        </w:tc>
        <w:tc>
          <w:tcPr>
            <w:tcW w:w="1154" w:type="dxa"/>
            <w:gridSpan w:val="4"/>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sidRPr="005E7A9D">
              <w:rPr>
                <w:rFonts w:ascii="Sylfaen" w:hAnsi="Sylfaen"/>
                <w:b/>
                <w:sz w:val="16"/>
                <w:szCs w:val="16"/>
              </w:rPr>
              <w:t>15617000</w:t>
            </w:r>
          </w:p>
        </w:tc>
        <w:tc>
          <w:tcPr>
            <w:tcW w:w="980"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 xml:space="preserve">ցորենաձավար </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Arial Unicode" w:hAnsi="Arial Unicode"/>
                <w:color w:val="000000"/>
                <w:sz w:val="16"/>
                <w:szCs w:val="16"/>
                <w:shd w:val="clear" w:color="auto" w:fill="FFFFFF"/>
              </w:rPr>
            </w:pPr>
            <w:r w:rsidRPr="005E7A9D">
              <w:rPr>
                <w:rFonts w:ascii="Arial Unicode" w:hAnsi="Arial Unicode"/>
                <w:color w:val="000000"/>
                <w:sz w:val="16"/>
                <w:szCs w:val="16"/>
                <w:shd w:val="clear" w:color="auto" w:fill="FFFFFF"/>
              </w:rPr>
              <w:t xml:space="preserve">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w:t>
            </w:r>
            <w:r w:rsidRPr="005E7A9D">
              <w:rPr>
                <w:rFonts w:ascii="Arial Unicode" w:hAnsi="Arial Unicode"/>
                <w:color w:val="000000"/>
                <w:sz w:val="16"/>
                <w:szCs w:val="16"/>
                <w:shd w:val="clear" w:color="auto" w:fill="FFFFFF"/>
              </w:rPr>
              <w:lastRenderedPageBreak/>
              <w:t xml:space="preserve">որոշմամբ հաստատված‚“Հացահատիկին,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c>
          <w:tcPr>
            <w:tcW w:w="712"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lastRenderedPageBreak/>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450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22500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50</w:t>
            </w:r>
          </w:p>
        </w:tc>
        <w:tc>
          <w:tcPr>
            <w:tcW w:w="1501" w:type="dxa"/>
            <w:tcBorders>
              <w:top w:val="single" w:sz="4" w:space="0" w:color="auto"/>
              <w:left w:val="single" w:sz="4" w:space="0" w:color="auto"/>
              <w:bottom w:val="single" w:sz="4" w:space="0" w:color="auto"/>
              <w:right w:val="single" w:sz="4" w:space="0" w:color="auto"/>
            </w:tcBorders>
          </w:tcPr>
          <w:p w:rsidR="007E517F" w:rsidRDefault="007E517F" w:rsidP="007E517F">
            <w:r w:rsidRPr="008921FB">
              <w:rPr>
                <w:rFonts w:ascii="Arial Unicode" w:hAnsi="Arial Unicode"/>
                <w:sz w:val="16"/>
                <w:szCs w:val="16"/>
              </w:rPr>
              <w:t>գ.Գոռավան Գևորգ մարզպետունի 7</w:t>
            </w:r>
          </w:p>
        </w:tc>
        <w:tc>
          <w:tcPr>
            <w:tcW w:w="913"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50</w:t>
            </w:r>
          </w:p>
        </w:tc>
        <w:tc>
          <w:tcPr>
            <w:tcW w:w="197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lastRenderedPageBreak/>
              <w:t>պատվերի</w:t>
            </w:r>
          </w:p>
        </w:tc>
      </w:tr>
      <w:tr w:rsidR="007E517F" w:rsidRPr="001D0CA2" w:rsidTr="00FF6181">
        <w:trPr>
          <w:gridAfter w:val="2"/>
          <w:wAfter w:w="286" w:type="dxa"/>
          <w:trHeight w:val="70"/>
        </w:trPr>
        <w:tc>
          <w:tcPr>
            <w:tcW w:w="755" w:type="dxa"/>
            <w:gridSpan w:val="4"/>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Pr>
                <w:rFonts w:ascii="Sylfaen" w:hAnsi="Sylfaen"/>
                <w:b/>
                <w:sz w:val="16"/>
                <w:szCs w:val="16"/>
              </w:rPr>
              <w:lastRenderedPageBreak/>
              <w:t>1</w:t>
            </w:r>
            <w:r w:rsidR="00FF6181">
              <w:rPr>
                <w:rFonts w:ascii="Sylfaen" w:hAnsi="Sylfaen"/>
                <w:b/>
                <w:sz w:val="16"/>
                <w:szCs w:val="16"/>
              </w:rPr>
              <w:t>2</w:t>
            </w:r>
          </w:p>
        </w:tc>
        <w:tc>
          <w:tcPr>
            <w:tcW w:w="1064" w:type="dxa"/>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Pr>
                <w:rFonts w:ascii="Sylfaen" w:hAnsi="Sylfaen"/>
                <w:b/>
                <w:sz w:val="16"/>
                <w:szCs w:val="16"/>
              </w:rPr>
              <w:t>15614200</w:t>
            </w:r>
          </w:p>
        </w:tc>
        <w:tc>
          <w:tcPr>
            <w:tcW w:w="998" w:type="dxa"/>
            <w:gridSpan w:val="4"/>
            <w:tcBorders>
              <w:top w:val="single" w:sz="4" w:space="0" w:color="auto"/>
              <w:left w:val="single" w:sz="4" w:space="0" w:color="auto"/>
              <w:bottom w:val="single" w:sz="4" w:space="0" w:color="auto"/>
              <w:right w:val="single" w:sz="4" w:space="0" w:color="auto"/>
            </w:tcBorders>
          </w:tcPr>
          <w:p w:rsidR="002D10C5" w:rsidRPr="001D0CA2" w:rsidRDefault="007E517F" w:rsidP="002D10C5">
            <w:pPr>
              <w:rPr>
                <w:rFonts w:ascii="Sylfaen" w:eastAsia="Tahoma" w:hAnsi="Sylfaen" w:cs="Tahoma"/>
                <w:sz w:val="16"/>
                <w:szCs w:val="16"/>
              </w:rPr>
            </w:pPr>
            <w:r w:rsidRPr="001D0CA2">
              <w:rPr>
                <w:rFonts w:ascii="Sylfaen" w:eastAsia="Tahoma" w:hAnsi="Sylfaen" w:cs="Tahoma"/>
                <w:sz w:val="16"/>
                <w:szCs w:val="16"/>
              </w:rPr>
              <w:t>Բրինձ</w:t>
            </w:r>
          </w:p>
        </w:tc>
        <w:tc>
          <w:tcPr>
            <w:tcW w:w="85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240" w:type="dxa"/>
            <w:gridSpan w:val="6"/>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hAnsi="Sylfaen"/>
                <w:sz w:val="16"/>
                <w:szCs w:val="16"/>
              </w:rPr>
            </w:pPr>
            <w:r>
              <w:rPr>
                <w:rFonts w:ascii="Sylfaen" w:hAnsi="Sylfaen"/>
                <w:sz w:val="16"/>
                <w:szCs w:val="16"/>
              </w:rPr>
              <w:t>Սպիտակ, խոշոր</w:t>
            </w:r>
            <w:r w:rsidRPr="00EA06B5">
              <w:rPr>
                <w:rFonts w:ascii="Sylfaen" w:hAnsi="Sylfaen"/>
                <w:sz w:val="16"/>
                <w:szCs w:val="16"/>
              </w:rPr>
              <w:t>,</w:t>
            </w:r>
            <w:r>
              <w:rPr>
                <w:rFonts w:ascii="Sylfaen" w:hAnsi="Sylfaen"/>
                <w:sz w:val="16"/>
                <w:szCs w:val="16"/>
              </w:rPr>
              <w:t>կլոր տեսակի,</w:t>
            </w:r>
            <w:r w:rsidRPr="00EA06B5">
              <w:rPr>
                <w:rFonts w:ascii="Sylfaen" w:hAnsi="Sylfaen"/>
                <w:sz w:val="16"/>
                <w:szCs w:val="16"/>
              </w:rPr>
              <w:t xml:space="preserve"> երկար տեսակի,  չկոտրած, լայնությունից բաժանվում են 1-ից մինչև 4 տիպերի, ըստ տիպերի խոնավությունը 13%-ից մինչև 15%։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712" w:type="dxa"/>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Sylfaen" w:eastAsia="Tahoma" w:hAnsi="Sylfaen" w:cs="Tahoma"/>
                <w:sz w:val="16"/>
                <w:szCs w:val="16"/>
              </w:rPr>
            </w:pPr>
            <w:r w:rsidRPr="005E7A9D">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600</w:t>
            </w:r>
          </w:p>
        </w:tc>
        <w:tc>
          <w:tcPr>
            <w:tcW w:w="856"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60000</w:t>
            </w:r>
          </w:p>
        </w:tc>
        <w:tc>
          <w:tcPr>
            <w:tcW w:w="1011" w:type="dxa"/>
            <w:gridSpan w:val="2"/>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hAnsi="Sylfaen" w:cs="Sylfaen"/>
                <w:sz w:val="16"/>
                <w:szCs w:val="16"/>
              </w:rPr>
            </w:pPr>
            <w:r>
              <w:rPr>
                <w:rFonts w:ascii="Sylfaen" w:hAnsi="Sylfaen" w:cs="Sylfaen"/>
                <w:sz w:val="16"/>
                <w:szCs w:val="16"/>
              </w:rPr>
              <w:t>10</w:t>
            </w:r>
            <w:r w:rsidRPr="00EA06B5">
              <w:rPr>
                <w:rFonts w:ascii="Sylfaen" w:hAnsi="Sylfaen" w:cs="Sylfaen"/>
                <w:sz w:val="16"/>
                <w:szCs w:val="16"/>
              </w:rPr>
              <w:t>0</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372047">
              <w:rPr>
                <w:rFonts w:ascii="Arial Unicode" w:hAnsi="Arial Unicode"/>
                <w:sz w:val="16"/>
                <w:szCs w:val="16"/>
              </w:rPr>
              <w:t>գ.Գոռավան Գևորգ մարզպետունի 7</w:t>
            </w:r>
          </w:p>
        </w:tc>
        <w:tc>
          <w:tcPr>
            <w:tcW w:w="852" w:type="dxa"/>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hAnsi="Sylfaen" w:cs="Sylfaen"/>
                <w:sz w:val="16"/>
                <w:szCs w:val="16"/>
              </w:rPr>
            </w:pPr>
            <w:r>
              <w:rPr>
                <w:rFonts w:ascii="Sylfaen" w:hAnsi="Sylfaen" w:cs="Sylfaen"/>
                <w:sz w:val="16"/>
                <w:szCs w:val="16"/>
              </w:rPr>
              <w:t>100</w:t>
            </w:r>
          </w:p>
        </w:tc>
        <w:tc>
          <w:tcPr>
            <w:tcW w:w="197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After w:val="1"/>
          <w:wAfter w:w="55" w:type="dxa"/>
          <w:trHeight w:val="1815"/>
        </w:trPr>
        <w:tc>
          <w:tcPr>
            <w:tcW w:w="755"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1</w:t>
            </w:r>
            <w:r w:rsidR="00FF6181">
              <w:rPr>
                <w:rFonts w:ascii="Sylfaen" w:hAnsi="Sylfaen"/>
                <w:sz w:val="16"/>
                <w:szCs w:val="16"/>
              </w:rPr>
              <w:t>3</w:t>
            </w:r>
          </w:p>
        </w:tc>
        <w:tc>
          <w:tcPr>
            <w:tcW w:w="1082" w:type="dxa"/>
            <w:gridSpan w:val="2"/>
            <w:tcBorders>
              <w:top w:val="single" w:sz="4" w:space="0" w:color="auto"/>
              <w:left w:val="single" w:sz="4" w:space="0" w:color="auto"/>
              <w:bottom w:val="single" w:sz="4" w:space="0" w:color="auto"/>
              <w:right w:val="single" w:sz="4" w:space="0" w:color="auto"/>
            </w:tcBorders>
          </w:tcPr>
          <w:p w:rsidR="00A7312E" w:rsidRDefault="007E517F" w:rsidP="007E517F">
            <w:pPr>
              <w:rPr>
                <w:rFonts w:ascii="Sylfaen" w:hAnsi="Sylfaen"/>
                <w:b/>
                <w:sz w:val="16"/>
                <w:szCs w:val="16"/>
              </w:rPr>
            </w:pPr>
            <w:r w:rsidRPr="005E7A9D">
              <w:rPr>
                <w:rFonts w:ascii="Sylfaen" w:hAnsi="Sylfaen"/>
                <w:b/>
                <w:sz w:val="16"/>
                <w:szCs w:val="16"/>
              </w:rPr>
              <w:t>15619000</w:t>
            </w:r>
          </w:p>
          <w:p w:rsidR="007E517F" w:rsidRPr="00A7312E" w:rsidRDefault="007E517F" w:rsidP="00A7312E">
            <w:pPr>
              <w:rPr>
                <w:rFonts w:ascii="Sylfaen" w:hAnsi="Sylfaen"/>
                <w:sz w:val="16"/>
                <w:szCs w:val="16"/>
              </w:rPr>
            </w:pPr>
          </w:p>
        </w:tc>
        <w:tc>
          <w:tcPr>
            <w:tcW w:w="974"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Հաճարաձավար</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Arial Unicode" w:hAnsi="Arial Unicode"/>
                <w:color w:val="000000"/>
                <w:sz w:val="16"/>
                <w:szCs w:val="16"/>
                <w:shd w:val="clear" w:color="auto" w:fill="FFFFFF"/>
              </w:rPr>
            </w:pPr>
            <w:r w:rsidRPr="005E7A9D">
              <w:rPr>
                <w:rFonts w:ascii="Arial Unicode" w:hAnsi="Arial Unicode"/>
                <w:color w:val="000000"/>
                <w:sz w:val="16"/>
                <w:szCs w:val="16"/>
                <w:shd w:val="clear" w:color="auto" w:fill="FFFFFF"/>
              </w:rPr>
              <w:t xml:space="preserve">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Sylfaen" w:eastAsia="Tahoma" w:hAnsi="Sylfaen" w:cs="Tahoma"/>
                <w:sz w:val="16"/>
                <w:szCs w:val="16"/>
              </w:rPr>
            </w:pPr>
            <w:r w:rsidRPr="005E7A9D">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450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15750</w:t>
            </w:r>
          </w:p>
        </w:tc>
        <w:tc>
          <w:tcPr>
            <w:tcW w:w="99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35</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372047">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35</w:t>
            </w:r>
          </w:p>
        </w:tc>
        <w:tc>
          <w:tcPr>
            <w:tcW w:w="1979" w:type="dxa"/>
            <w:gridSpan w:val="4"/>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GHEA Grapalat" w:hAnsi="GHEA Grapalat"/>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p w:rsidR="007E517F" w:rsidRPr="001D0CA2" w:rsidRDefault="007E517F" w:rsidP="007E517F">
            <w:pPr>
              <w:jc w:val="center"/>
              <w:rPr>
                <w:rFonts w:ascii="GHEA Grapalat" w:hAnsi="GHEA Grapalat"/>
                <w:b/>
                <w:sz w:val="16"/>
                <w:szCs w:val="16"/>
              </w:rPr>
            </w:pPr>
          </w:p>
        </w:tc>
      </w:tr>
      <w:tr w:rsidR="007E517F" w:rsidRPr="001D0CA2" w:rsidTr="00FF6181">
        <w:trPr>
          <w:gridAfter w:val="1"/>
          <w:wAfter w:w="55" w:type="dxa"/>
          <w:trHeight w:val="4050"/>
        </w:trPr>
        <w:tc>
          <w:tcPr>
            <w:tcW w:w="755"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w:t>
            </w:r>
            <w:r w:rsidR="00FF6181">
              <w:rPr>
                <w:rFonts w:ascii="Sylfaen" w:hAnsi="Sylfaen"/>
                <w:sz w:val="16"/>
                <w:szCs w:val="16"/>
              </w:rPr>
              <w:t>4</w:t>
            </w:r>
          </w:p>
        </w:tc>
        <w:tc>
          <w:tcPr>
            <w:tcW w:w="1082" w:type="dxa"/>
            <w:gridSpan w:val="2"/>
            <w:tcBorders>
              <w:top w:val="single" w:sz="4" w:space="0" w:color="auto"/>
              <w:left w:val="single" w:sz="4" w:space="0" w:color="auto"/>
              <w:bottom w:val="single" w:sz="4" w:space="0" w:color="auto"/>
              <w:right w:val="single" w:sz="4" w:space="0" w:color="auto"/>
            </w:tcBorders>
          </w:tcPr>
          <w:p w:rsidR="007E517F" w:rsidRPr="00EA06B5" w:rsidRDefault="007E517F" w:rsidP="007E517F">
            <w:pPr>
              <w:rPr>
                <w:rFonts w:ascii="Sylfaen" w:hAnsi="Sylfaen"/>
                <w:b/>
                <w:sz w:val="16"/>
                <w:szCs w:val="16"/>
              </w:rPr>
            </w:pPr>
            <w:r w:rsidRPr="004C7FC2">
              <w:rPr>
                <w:rFonts w:ascii="Sylfaen" w:hAnsi="Sylfaen"/>
                <w:b/>
                <w:sz w:val="16"/>
                <w:szCs w:val="16"/>
              </w:rPr>
              <w:br/>
            </w:r>
            <w:r w:rsidRPr="004C7FC2">
              <w:rPr>
                <w:rFonts w:ascii="Sylfaen" w:hAnsi="Sylfaen"/>
                <w:b/>
                <w:sz w:val="16"/>
                <w:szCs w:val="16"/>
              </w:rPr>
              <w:br/>
            </w:r>
            <w:r w:rsidRPr="00EA06B5">
              <w:rPr>
                <w:rFonts w:ascii="Sylfaen" w:hAnsi="Sylfaen"/>
                <w:b/>
                <w:sz w:val="16"/>
                <w:szCs w:val="16"/>
              </w:rPr>
              <w:t>15530000</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Pr>
                <w:rFonts w:ascii="Sylfaen" w:eastAsia="Tahoma" w:hAnsi="Sylfaen" w:cs="Tahoma"/>
                <w:sz w:val="16"/>
                <w:szCs w:val="16"/>
              </w:rPr>
              <w:t xml:space="preserve">Կարագ </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1374BA" w:rsidRDefault="007E517F" w:rsidP="007E517F">
            <w:pPr>
              <w:jc w:val="center"/>
              <w:rPr>
                <w:rFonts w:ascii="Sylfaen" w:hAnsi="Sylfaen"/>
                <w:color w:val="000000" w:themeColor="text1"/>
                <w:sz w:val="16"/>
                <w:szCs w:val="16"/>
              </w:rPr>
            </w:pPr>
            <w:r w:rsidRPr="001374BA">
              <w:rPr>
                <w:rFonts w:ascii="Sylfaen" w:hAnsi="Sylfaen"/>
                <w:color w:val="000000" w:themeColor="text1"/>
                <w:sz w:val="20"/>
                <w:szCs w:val="20"/>
              </w:rPr>
              <w:t>Սերուցքային, յուղայնությունը՝ 82,5%-</w:t>
            </w:r>
            <w:r w:rsidRPr="001374BA">
              <w:rPr>
                <w:rFonts w:ascii="Sylfaen" w:hAnsi="Sylfaen"/>
                <w:color w:val="000000" w:themeColor="text1"/>
                <w:sz w:val="20"/>
                <w:szCs w:val="20"/>
                <w:lang w:val="ru-RU"/>
              </w:rPr>
              <w:t>ից</w:t>
            </w:r>
            <w:r w:rsidRPr="001374BA">
              <w:rPr>
                <w:rFonts w:ascii="Sylfaen" w:hAnsi="Sylfaen"/>
                <w:color w:val="000000" w:themeColor="text1"/>
                <w:sz w:val="20"/>
                <w:szCs w:val="20"/>
              </w:rPr>
              <w:t>-89,5%, բարձր որակի, թարմ վիճակում, պրոտեինի պարունակությունը 0,7 գ, ածխաջուր 0,7 գ, 740 կկալ 200-250 գ կամ 20-25 կգ գործարանային փաթեթներով։ Անվտանգությունը և մակնշումը՝ըստ ՀՀ կառավարության 2006թ. դեկտեմբերի 21-ի N 1925-Ն որոշմամբ հաստատված «Կաթին, կաթնամթերքին և դրանցրտադրությանը ներկայացվող պահանջների տեխնիկական կանոնակարգի» և «Սննդամթերքի անվտանգության մասին» ՀՀ օրենքի 8-րդ հոդված:</w:t>
            </w:r>
            <w:r w:rsidRPr="001374BA">
              <w:rPr>
                <w:rFonts w:ascii="GHEA Grapalat" w:hAnsi="GHEA Grapalat"/>
                <w:color w:val="000000" w:themeColor="text1"/>
                <w:sz w:val="20"/>
                <w:szCs w:val="20"/>
              </w:rPr>
              <w:t xml:space="preserve"> </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Sylfaen" w:eastAsia="Tahoma" w:hAnsi="Sylfaen" w:cs="Tahoma"/>
                <w:sz w:val="16"/>
                <w:szCs w:val="16"/>
              </w:rPr>
            </w:pPr>
            <w:r>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3800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342000</w:t>
            </w:r>
          </w:p>
        </w:tc>
        <w:tc>
          <w:tcPr>
            <w:tcW w:w="995" w:type="dxa"/>
            <w:tcBorders>
              <w:top w:val="single" w:sz="4" w:space="0" w:color="auto"/>
              <w:left w:val="single" w:sz="4" w:space="0" w:color="auto"/>
              <w:bottom w:val="single" w:sz="4" w:space="0" w:color="auto"/>
              <w:right w:val="single" w:sz="4" w:space="0" w:color="auto"/>
            </w:tcBorders>
          </w:tcPr>
          <w:p w:rsidR="007E517F" w:rsidRPr="00EA06B5" w:rsidRDefault="007E517F" w:rsidP="007E517F">
            <w:pPr>
              <w:rPr>
                <w:rFonts w:ascii="Sylfaen" w:hAnsi="Sylfaen" w:cs="Sylfaen"/>
                <w:sz w:val="16"/>
                <w:szCs w:val="16"/>
              </w:rPr>
            </w:pPr>
            <w:r>
              <w:rPr>
                <w:rFonts w:ascii="Sylfaen" w:hAnsi="Sylfaen" w:cs="Sylfaen"/>
                <w:sz w:val="16"/>
                <w:szCs w:val="16"/>
              </w:rPr>
              <w:t>90</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372047">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hAnsi="Sylfaen" w:cs="Sylfaen"/>
                <w:sz w:val="16"/>
                <w:szCs w:val="16"/>
              </w:rPr>
            </w:pPr>
            <w:r>
              <w:rPr>
                <w:rFonts w:ascii="Sylfaen" w:hAnsi="Sylfaen" w:cs="Sylfaen"/>
                <w:sz w:val="16"/>
                <w:szCs w:val="16"/>
              </w:rPr>
              <w:br/>
              <w:t>90</w:t>
            </w:r>
          </w:p>
        </w:tc>
        <w:tc>
          <w:tcPr>
            <w:tcW w:w="1979" w:type="dxa"/>
            <w:gridSpan w:val="4"/>
            <w:tcBorders>
              <w:top w:val="single" w:sz="4" w:space="0" w:color="auto"/>
              <w:left w:val="single" w:sz="4" w:space="0" w:color="auto"/>
              <w:bottom w:val="single" w:sz="4" w:space="0" w:color="auto"/>
              <w:right w:val="single" w:sz="4" w:space="0" w:color="auto"/>
            </w:tcBorders>
          </w:tcPr>
          <w:p w:rsidR="007E517F" w:rsidRDefault="007E517F" w:rsidP="007E517F">
            <w:pPr>
              <w:rPr>
                <w:rFonts w:ascii="GHEA Grapalat" w:hAnsi="GHEA Grapalat"/>
                <w:b/>
                <w:sz w:val="16"/>
                <w:szCs w:val="16"/>
              </w:rPr>
            </w:pPr>
            <w:r w:rsidRPr="001D0CA2">
              <w:rPr>
                <w:rFonts w:ascii="Sylfaen" w:hAnsi="Sylfaen" w:cs="Sylfaen"/>
                <w:b/>
                <w:sz w:val="16"/>
                <w:szCs w:val="16"/>
              </w:rPr>
              <w:t>Պայմանագիրը</w:t>
            </w:r>
            <w:r w:rsidRPr="00EA06B5">
              <w:rPr>
                <w:rFonts w:ascii="GHEA Grapalat" w:hAnsi="GHEA Grapalat"/>
                <w:b/>
                <w:sz w:val="16"/>
                <w:szCs w:val="16"/>
              </w:rPr>
              <w:t xml:space="preserve"> </w:t>
            </w:r>
            <w:r w:rsidRPr="001D0CA2">
              <w:rPr>
                <w:rFonts w:ascii="Sylfaen" w:hAnsi="Sylfaen" w:cs="Sylfaen"/>
                <w:b/>
                <w:sz w:val="16"/>
                <w:szCs w:val="16"/>
              </w:rPr>
              <w:t>ուժի</w:t>
            </w:r>
            <w:r w:rsidRPr="00EA06B5">
              <w:rPr>
                <w:rFonts w:ascii="GHEA Grapalat" w:hAnsi="GHEA Grapalat"/>
                <w:b/>
                <w:sz w:val="16"/>
                <w:szCs w:val="16"/>
              </w:rPr>
              <w:t xml:space="preserve"> </w:t>
            </w:r>
            <w:r w:rsidRPr="001D0CA2">
              <w:rPr>
                <w:rFonts w:ascii="Sylfaen" w:hAnsi="Sylfaen" w:cs="Sylfaen"/>
                <w:b/>
                <w:sz w:val="16"/>
                <w:szCs w:val="16"/>
              </w:rPr>
              <w:t>մեջ</w:t>
            </w:r>
            <w:r w:rsidRPr="00EA06B5">
              <w:rPr>
                <w:rFonts w:ascii="GHEA Grapalat" w:hAnsi="GHEA Grapalat"/>
                <w:b/>
                <w:sz w:val="16"/>
                <w:szCs w:val="16"/>
              </w:rPr>
              <w:t xml:space="preserve"> </w:t>
            </w:r>
            <w:r w:rsidRPr="001D0CA2">
              <w:rPr>
                <w:rFonts w:ascii="Sylfaen" w:hAnsi="Sylfaen" w:cs="Sylfaen"/>
                <w:b/>
                <w:sz w:val="16"/>
                <w:szCs w:val="16"/>
              </w:rPr>
              <w:t>մտնելուց</w:t>
            </w:r>
            <w:r w:rsidRPr="00EA06B5">
              <w:rPr>
                <w:rFonts w:ascii="GHEA Grapalat" w:hAnsi="GHEA Grapalat"/>
                <w:b/>
                <w:sz w:val="16"/>
                <w:szCs w:val="16"/>
              </w:rPr>
              <w:t xml:space="preserve"> 20 </w:t>
            </w:r>
            <w:r>
              <w:rPr>
                <w:rFonts w:ascii="Sylfaen" w:hAnsi="Sylfaen" w:cs="Sylfaen"/>
                <w:b/>
                <w:sz w:val="16"/>
                <w:szCs w:val="16"/>
              </w:rPr>
              <w:t>օրացույցային</w:t>
            </w:r>
            <w:r w:rsidRPr="00EA06B5">
              <w:rPr>
                <w:rFonts w:ascii="GHEA Grapalat" w:hAnsi="GHEA Grapalat"/>
                <w:b/>
                <w:sz w:val="16"/>
                <w:szCs w:val="16"/>
              </w:rPr>
              <w:t xml:space="preserve"> </w:t>
            </w:r>
            <w:r>
              <w:rPr>
                <w:rFonts w:ascii="Sylfaen" w:hAnsi="Sylfaen" w:cs="Sylfaen"/>
                <w:b/>
                <w:sz w:val="16"/>
                <w:szCs w:val="16"/>
              </w:rPr>
              <w:t>օր</w:t>
            </w:r>
            <w:r w:rsidRPr="00EA06B5">
              <w:rPr>
                <w:rFonts w:ascii="GHEA Grapalat" w:hAnsi="GHEA Grapalat"/>
                <w:b/>
                <w:sz w:val="16"/>
                <w:szCs w:val="16"/>
              </w:rPr>
              <w:t xml:space="preserve"> </w:t>
            </w:r>
            <w:r>
              <w:rPr>
                <w:rFonts w:ascii="Sylfaen" w:hAnsi="Sylfaen" w:cs="Sylfaen"/>
                <w:b/>
                <w:sz w:val="16"/>
                <w:szCs w:val="16"/>
              </w:rPr>
              <w:t>հետո</w:t>
            </w:r>
            <w:r w:rsidRPr="00EA06B5">
              <w:rPr>
                <w:rFonts w:ascii="GHEA Grapalat" w:hAnsi="GHEA Grapalat"/>
                <w:b/>
                <w:sz w:val="16"/>
                <w:szCs w:val="16"/>
              </w:rPr>
              <w:t>--15.12.2022</w:t>
            </w:r>
            <w:r>
              <w:rPr>
                <w:rFonts w:ascii="Sylfaen" w:hAnsi="Sylfaen" w:cs="Sylfaen"/>
                <w:b/>
                <w:sz w:val="16"/>
                <w:szCs w:val="16"/>
              </w:rPr>
              <w:t>թ</w:t>
            </w:r>
            <w:r w:rsidRPr="00EA06B5">
              <w:rPr>
                <w:rFonts w:ascii="GHEA Grapalat" w:hAnsi="GHEA Grapalat"/>
                <w:b/>
                <w:sz w:val="16"/>
                <w:szCs w:val="16"/>
              </w:rPr>
              <w:t xml:space="preserve">. </w:t>
            </w:r>
            <w:r>
              <w:rPr>
                <w:rFonts w:ascii="Sylfaen" w:hAnsi="Sylfaen" w:cs="Sylfaen"/>
                <w:b/>
                <w:sz w:val="16"/>
                <w:szCs w:val="16"/>
              </w:rPr>
              <w:t>Համաձայն</w:t>
            </w:r>
            <w:r w:rsidRPr="00EA06B5">
              <w:rPr>
                <w:rFonts w:ascii="GHEA Grapalat" w:hAnsi="GHEA Grapalat"/>
                <w:b/>
                <w:sz w:val="16"/>
                <w:szCs w:val="16"/>
              </w:rPr>
              <w:t xml:space="preserve"> </w:t>
            </w:r>
            <w:r>
              <w:rPr>
                <w:rFonts w:ascii="Sylfaen" w:hAnsi="Sylfaen" w:cs="Sylfaen"/>
                <w:b/>
                <w:sz w:val="16"/>
                <w:szCs w:val="16"/>
              </w:rPr>
              <w:t>գնորդի</w:t>
            </w:r>
            <w:r w:rsidRPr="00EA06B5">
              <w:rPr>
                <w:rFonts w:ascii="GHEA Grapalat" w:hAnsi="GHEA Grapalat"/>
                <w:b/>
                <w:sz w:val="16"/>
                <w:szCs w:val="16"/>
              </w:rPr>
              <w:t xml:space="preserve"> </w:t>
            </w:r>
            <w:r>
              <w:rPr>
                <w:rFonts w:ascii="Sylfaen" w:hAnsi="Sylfaen" w:cs="Sylfaen"/>
                <w:b/>
                <w:sz w:val="16"/>
                <w:szCs w:val="16"/>
              </w:rPr>
              <w:t>կողմից</w:t>
            </w:r>
            <w:r w:rsidRPr="00EA06B5">
              <w:rPr>
                <w:rFonts w:ascii="GHEA Grapalat" w:hAnsi="GHEA Grapalat"/>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EA06B5">
              <w:rPr>
                <w:rFonts w:ascii="GHEA Grapalat" w:hAnsi="GHEA Grapalat"/>
                <w:b/>
                <w:sz w:val="16"/>
                <w:szCs w:val="16"/>
              </w:rPr>
              <w:t xml:space="preserve"> </w:t>
            </w:r>
            <w:r w:rsidRPr="001D0CA2">
              <w:rPr>
                <w:rFonts w:ascii="Sylfaen" w:hAnsi="Sylfaen" w:cs="Sylfaen"/>
                <w:b/>
                <w:sz w:val="16"/>
                <w:szCs w:val="16"/>
              </w:rPr>
              <w:t>ներկայացված</w:t>
            </w:r>
            <w:r w:rsidRPr="00EA06B5">
              <w:rPr>
                <w:rFonts w:ascii="GHEA Grapalat" w:hAnsi="GHEA Grapalat"/>
                <w:b/>
                <w:sz w:val="16"/>
                <w:szCs w:val="16"/>
              </w:rPr>
              <w:t xml:space="preserve"> </w:t>
            </w:r>
            <w:r w:rsidRPr="001D0CA2">
              <w:rPr>
                <w:rFonts w:ascii="Sylfaen" w:hAnsi="Sylfaen" w:cs="Sylfaen"/>
                <w:b/>
                <w:sz w:val="16"/>
                <w:szCs w:val="16"/>
              </w:rPr>
              <w:t>պատվերի</w:t>
            </w: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Default="007E517F" w:rsidP="007E517F">
            <w:pPr>
              <w:rPr>
                <w:rFonts w:ascii="GHEA Grapalat" w:hAnsi="GHEA Grapalat"/>
                <w:b/>
                <w:sz w:val="16"/>
                <w:szCs w:val="16"/>
              </w:rPr>
            </w:pPr>
          </w:p>
          <w:p w:rsidR="007E517F" w:rsidRPr="00EA06B5" w:rsidRDefault="007E517F" w:rsidP="007E517F">
            <w:pPr>
              <w:rPr>
                <w:rFonts w:ascii="GHEA Grapalat" w:hAnsi="GHEA Grapalat"/>
                <w:b/>
                <w:sz w:val="16"/>
                <w:szCs w:val="16"/>
              </w:rPr>
            </w:pPr>
          </w:p>
        </w:tc>
      </w:tr>
      <w:tr w:rsidR="007E517F" w:rsidRPr="001D0CA2" w:rsidTr="00FF6181">
        <w:trPr>
          <w:gridAfter w:val="1"/>
          <w:wAfter w:w="55" w:type="dxa"/>
          <w:trHeight w:val="1800"/>
        </w:trPr>
        <w:tc>
          <w:tcPr>
            <w:tcW w:w="755" w:type="dxa"/>
            <w:gridSpan w:val="4"/>
            <w:tcBorders>
              <w:top w:val="single" w:sz="4" w:space="0" w:color="auto"/>
              <w:left w:val="single" w:sz="4" w:space="0" w:color="auto"/>
              <w:right w:val="single" w:sz="4" w:space="0" w:color="auto"/>
            </w:tcBorders>
          </w:tcPr>
          <w:p w:rsidR="007E517F" w:rsidRDefault="00FF6181" w:rsidP="007E517F">
            <w:pPr>
              <w:rPr>
                <w:rFonts w:ascii="Sylfaen" w:hAnsi="Sylfaen"/>
                <w:sz w:val="16"/>
                <w:szCs w:val="16"/>
              </w:rPr>
            </w:pPr>
            <w:r>
              <w:rPr>
                <w:rFonts w:ascii="Sylfaen" w:hAnsi="Sylfaen"/>
                <w:sz w:val="16"/>
                <w:szCs w:val="16"/>
              </w:rPr>
              <w:lastRenderedPageBreak/>
              <w:t>15</w:t>
            </w:r>
          </w:p>
        </w:tc>
        <w:tc>
          <w:tcPr>
            <w:tcW w:w="1082" w:type="dxa"/>
            <w:gridSpan w:val="2"/>
            <w:tcBorders>
              <w:top w:val="single" w:sz="4" w:space="0" w:color="auto"/>
              <w:left w:val="single" w:sz="4" w:space="0" w:color="auto"/>
              <w:right w:val="single" w:sz="4" w:space="0" w:color="auto"/>
            </w:tcBorders>
          </w:tcPr>
          <w:p w:rsidR="007E517F" w:rsidRPr="005E7A9D" w:rsidRDefault="007E517F" w:rsidP="007E517F">
            <w:pPr>
              <w:rPr>
                <w:rFonts w:ascii="Sylfaen" w:hAnsi="Sylfaen"/>
                <w:b/>
                <w:sz w:val="16"/>
                <w:szCs w:val="16"/>
              </w:rPr>
            </w:pPr>
            <w:r w:rsidRPr="005E7A9D">
              <w:rPr>
                <w:rFonts w:ascii="Sylfaen" w:hAnsi="Sylfaen"/>
                <w:b/>
                <w:sz w:val="16"/>
                <w:szCs w:val="16"/>
              </w:rPr>
              <w:t>15512000</w:t>
            </w:r>
          </w:p>
        </w:tc>
        <w:tc>
          <w:tcPr>
            <w:tcW w:w="974" w:type="dxa"/>
            <w:gridSpan w:val="2"/>
            <w:tcBorders>
              <w:top w:val="single" w:sz="4" w:space="0" w:color="auto"/>
              <w:left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Թթվասեր</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Arial Unicode" w:hAnsi="Arial Unicode"/>
                <w:color w:val="000000"/>
                <w:sz w:val="16"/>
                <w:szCs w:val="16"/>
                <w:shd w:val="clear" w:color="auto" w:fill="FFFFFF"/>
              </w:rPr>
            </w:pPr>
            <w:r w:rsidRPr="005E7A9D">
              <w:rPr>
                <w:rFonts w:ascii="Arial Unicode" w:hAnsi="Arial Unicode"/>
                <w:color w:val="000000"/>
                <w:sz w:val="16"/>
                <w:szCs w:val="16"/>
                <w:shd w:val="clear" w:color="auto" w:fill="FFFFFF"/>
              </w:rPr>
              <w:t>Թարմ կովի կաթից, յուղայնությունը`</w:t>
            </w:r>
            <w:r>
              <w:rPr>
                <w:rFonts w:ascii="Arial Unicode" w:hAnsi="Arial Unicode"/>
                <w:color w:val="000000"/>
                <w:sz w:val="16"/>
                <w:szCs w:val="16"/>
                <w:shd w:val="clear" w:color="auto" w:fill="FFFFFF"/>
              </w:rPr>
              <w:t xml:space="preserve">             20 %-ից ոչ պակաս, 4</w:t>
            </w:r>
            <w:r w:rsidRPr="005E7A9D">
              <w:rPr>
                <w:rFonts w:ascii="Arial Unicode" w:hAnsi="Arial Unicode"/>
                <w:color w:val="000000"/>
                <w:sz w:val="16"/>
                <w:szCs w:val="16"/>
                <w:shd w:val="clear" w:color="auto" w:fill="FFFFFF"/>
              </w:rPr>
              <w:t xml:space="preserve">00 գրամ տարայով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t>հատ</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670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62310</w:t>
            </w:r>
          </w:p>
        </w:tc>
        <w:tc>
          <w:tcPr>
            <w:tcW w:w="99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93</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372047">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93</w:t>
            </w:r>
          </w:p>
        </w:tc>
        <w:tc>
          <w:tcPr>
            <w:tcW w:w="1979" w:type="dxa"/>
            <w:gridSpan w:val="4"/>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p w:rsidR="007E517F" w:rsidRPr="001D0CA2" w:rsidRDefault="007E517F" w:rsidP="007E517F">
            <w:pPr>
              <w:jc w:val="center"/>
              <w:rPr>
                <w:rFonts w:ascii="GHEA Grapalat" w:hAnsi="GHEA Grapalat"/>
                <w:b/>
                <w:sz w:val="16"/>
                <w:szCs w:val="16"/>
              </w:rPr>
            </w:pPr>
          </w:p>
        </w:tc>
      </w:tr>
      <w:tr w:rsidR="007E517F" w:rsidRPr="001D0CA2" w:rsidTr="00FF6181">
        <w:trPr>
          <w:gridAfter w:val="1"/>
          <w:wAfter w:w="55" w:type="dxa"/>
          <w:trHeight w:val="1620"/>
        </w:trPr>
        <w:tc>
          <w:tcPr>
            <w:tcW w:w="755" w:type="dxa"/>
            <w:gridSpan w:val="4"/>
            <w:tcBorders>
              <w:top w:val="single" w:sz="4" w:space="0" w:color="auto"/>
              <w:left w:val="single" w:sz="4" w:space="0" w:color="auto"/>
              <w:bottom w:val="single" w:sz="4" w:space="0" w:color="auto"/>
              <w:right w:val="single" w:sz="4" w:space="0" w:color="auto"/>
            </w:tcBorders>
          </w:tcPr>
          <w:p w:rsidR="007E517F"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Pr="001D0CA2" w:rsidRDefault="00FF6181" w:rsidP="007E517F">
            <w:pPr>
              <w:rPr>
                <w:rFonts w:ascii="Sylfaen" w:hAnsi="Sylfaen"/>
                <w:sz w:val="16"/>
                <w:szCs w:val="16"/>
              </w:rPr>
            </w:pPr>
            <w:r>
              <w:rPr>
                <w:rFonts w:ascii="Sylfaen" w:hAnsi="Sylfaen"/>
                <w:sz w:val="16"/>
                <w:szCs w:val="16"/>
              </w:rPr>
              <w:t>16</w:t>
            </w:r>
          </w:p>
        </w:tc>
        <w:tc>
          <w:tcPr>
            <w:tcW w:w="1082" w:type="dxa"/>
            <w:gridSpan w:val="2"/>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p>
          <w:p w:rsidR="007E517F" w:rsidRPr="005E7A9D" w:rsidRDefault="007E517F" w:rsidP="007E517F">
            <w:pPr>
              <w:rPr>
                <w:rFonts w:ascii="Sylfaen" w:hAnsi="Sylfaen"/>
                <w:b/>
                <w:sz w:val="16"/>
                <w:szCs w:val="16"/>
              </w:rPr>
            </w:pPr>
          </w:p>
          <w:p w:rsidR="007E517F" w:rsidRPr="005E7A9D" w:rsidRDefault="007E517F" w:rsidP="007E517F">
            <w:pPr>
              <w:rPr>
                <w:rFonts w:ascii="Sylfaen" w:hAnsi="Sylfaen"/>
                <w:b/>
                <w:sz w:val="16"/>
                <w:szCs w:val="16"/>
              </w:rPr>
            </w:pPr>
            <w:r w:rsidRPr="005E7A9D">
              <w:rPr>
                <w:rFonts w:ascii="Sylfaen" w:hAnsi="Sylfaen"/>
                <w:b/>
                <w:sz w:val="16"/>
                <w:szCs w:val="16"/>
              </w:rPr>
              <w:t>15541200</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p>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Պանիր չանախ</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Arial Unicode" w:hAnsi="Arial Unicode"/>
                <w:color w:val="000000"/>
                <w:sz w:val="16"/>
                <w:szCs w:val="16"/>
                <w:shd w:val="clear" w:color="auto" w:fill="FFFFFF"/>
              </w:rPr>
            </w:pPr>
            <w:r w:rsidRPr="001D0CA2">
              <w:rPr>
                <w:rFonts w:ascii="Arial Unicode" w:hAnsi="Arial Unicode"/>
                <w:color w:val="000000"/>
                <w:sz w:val="16"/>
                <w:szCs w:val="16"/>
                <w:shd w:val="clear" w:color="auto" w:fill="FFFFFF"/>
              </w:rPr>
              <w:t>Սպիտակ աղաջրային պանիր, կովի կաթից, 36-40% յուղայնությամբ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r w:rsidRPr="005E7A9D">
              <w:rPr>
                <w:rFonts w:ascii="Arial Unicode" w:hAnsi="Arial Unicode"/>
                <w:color w:val="000000"/>
                <w:sz w:val="16"/>
                <w:szCs w:val="16"/>
                <w:shd w:val="clear" w:color="auto" w:fill="FFFFFF"/>
              </w:rPr>
              <w:t>:</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Sylfaen" w:eastAsia="Tahoma" w:hAnsi="Sylfaen" w:cs="Tahoma"/>
                <w:sz w:val="16"/>
                <w:szCs w:val="16"/>
              </w:rPr>
            </w:pPr>
          </w:p>
          <w:p w:rsidR="007E517F" w:rsidRPr="005E7A9D" w:rsidRDefault="007E517F" w:rsidP="007E517F">
            <w:pPr>
              <w:jc w:val="center"/>
              <w:rPr>
                <w:rFonts w:ascii="Sylfaen" w:eastAsia="Tahoma" w:hAnsi="Sylfaen" w:cs="Tahoma"/>
                <w:sz w:val="16"/>
                <w:szCs w:val="16"/>
              </w:rPr>
            </w:pPr>
          </w:p>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2450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80850</w:t>
            </w:r>
          </w:p>
        </w:tc>
        <w:tc>
          <w:tcPr>
            <w:tcW w:w="99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33</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372047">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33</w:t>
            </w:r>
          </w:p>
        </w:tc>
        <w:tc>
          <w:tcPr>
            <w:tcW w:w="1979"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After w:val="1"/>
          <w:wAfter w:w="55" w:type="dxa"/>
          <w:trHeight w:val="2985"/>
        </w:trPr>
        <w:tc>
          <w:tcPr>
            <w:tcW w:w="755" w:type="dxa"/>
            <w:gridSpan w:val="4"/>
            <w:tcBorders>
              <w:top w:val="single" w:sz="4" w:space="0" w:color="auto"/>
              <w:left w:val="single" w:sz="4" w:space="0" w:color="auto"/>
              <w:bottom w:val="single" w:sz="4" w:space="0" w:color="auto"/>
              <w:right w:val="single" w:sz="4" w:space="0" w:color="auto"/>
            </w:tcBorders>
          </w:tcPr>
          <w:p w:rsidR="007E517F" w:rsidRDefault="00FF6181" w:rsidP="007E517F">
            <w:pPr>
              <w:rPr>
                <w:rFonts w:ascii="Sylfaen" w:hAnsi="Sylfaen"/>
                <w:sz w:val="16"/>
                <w:szCs w:val="16"/>
              </w:rPr>
            </w:pPr>
            <w:r>
              <w:rPr>
                <w:rFonts w:ascii="Sylfaen" w:hAnsi="Sylfaen"/>
                <w:sz w:val="16"/>
                <w:szCs w:val="16"/>
              </w:rPr>
              <w:t>17</w:t>
            </w:r>
          </w:p>
        </w:tc>
        <w:tc>
          <w:tcPr>
            <w:tcW w:w="1082" w:type="dxa"/>
            <w:gridSpan w:val="2"/>
            <w:tcBorders>
              <w:top w:val="single" w:sz="4" w:space="0" w:color="auto"/>
              <w:left w:val="single" w:sz="4" w:space="0" w:color="auto"/>
              <w:bottom w:val="single" w:sz="4" w:space="0" w:color="auto"/>
              <w:right w:val="single" w:sz="4" w:space="0" w:color="auto"/>
            </w:tcBorders>
          </w:tcPr>
          <w:p w:rsidR="007E517F" w:rsidRPr="00C042DD" w:rsidRDefault="007E517F" w:rsidP="007E517F">
            <w:pPr>
              <w:rPr>
                <w:rFonts w:ascii="Sylfaen" w:hAnsi="Sylfaen"/>
                <w:b/>
                <w:color w:val="000000" w:themeColor="text1"/>
                <w:sz w:val="18"/>
                <w:szCs w:val="18"/>
              </w:rPr>
            </w:pPr>
          </w:p>
          <w:p w:rsidR="007E517F" w:rsidRPr="00C042DD" w:rsidRDefault="007E517F" w:rsidP="007E517F">
            <w:pPr>
              <w:rPr>
                <w:rFonts w:ascii="Sylfaen" w:hAnsi="Sylfaen"/>
                <w:b/>
                <w:color w:val="000000" w:themeColor="text1"/>
                <w:sz w:val="18"/>
                <w:szCs w:val="18"/>
              </w:rPr>
            </w:pPr>
          </w:p>
          <w:p w:rsidR="007E517F" w:rsidRPr="00C042DD" w:rsidRDefault="007E517F" w:rsidP="007E517F">
            <w:pPr>
              <w:rPr>
                <w:rFonts w:ascii="Sylfaen" w:hAnsi="Sylfaen"/>
                <w:b/>
                <w:color w:val="000000" w:themeColor="text1"/>
                <w:sz w:val="18"/>
                <w:szCs w:val="18"/>
              </w:rPr>
            </w:pPr>
          </w:p>
          <w:p w:rsidR="007E517F" w:rsidRPr="00C042DD" w:rsidRDefault="007E517F" w:rsidP="007E517F">
            <w:pPr>
              <w:rPr>
                <w:rFonts w:ascii="Sylfaen" w:hAnsi="Sylfaen"/>
                <w:b/>
                <w:color w:val="000000" w:themeColor="text1"/>
                <w:sz w:val="18"/>
                <w:szCs w:val="18"/>
              </w:rPr>
            </w:pPr>
            <w:r w:rsidRPr="00C042DD">
              <w:rPr>
                <w:rFonts w:ascii="GHEA Grapalat" w:hAnsi="GHEA Grapalat" w:cs="Arial"/>
                <w:b/>
                <w:bCs/>
                <w:color w:val="000000" w:themeColor="text1"/>
                <w:sz w:val="18"/>
                <w:szCs w:val="18"/>
              </w:rPr>
              <w:t>15541200</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A03C50" w:rsidRDefault="007E517F" w:rsidP="007E517F">
            <w:pPr>
              <w:rPr>
                <w:rFonts w:ascii="Sylfaen" w:eastAsia="Tahoma" w:hAnsi="Sylfaen" w:cs="Tahoma"/>
                <w:color w:val="000000" w:themeColor="text1"/>
                <w:sz w:val="16"/>
                <w:szCs w:val="16"/>
              </w:rPr>
            </w:pPr>
          </w:p>
          <w:p w:rsidR="007E517F" w:rsidRPr="00A03C50" w:rsidRDefault="007E517F" w:rsidP="007E517F">
            <w:pPr>
              <w:rPr>
                <w:rFonts w:ascii="GHEA Grapalat" w:hAnsi="GHEA Grapalat"/>
                <w:color w:val="000000" w:themeColor="text1"/>
                <w:sz w:val="20"/>
                <w:szCs w:val="20"/>
              </w:rPr>
            </w:pPr>
          </w:p>
          <w:p w:rsidR="007E517F" w:rsidRPr="00A03C50" w:rsidRDefault="007E517F" w:rsidP="007E517F">
            <w:pPr>
              <w:rPr>
                <w:rFonts w:ascii="Sylfaen" w:eastAsia="Tahoma" w:hAnsi="Sylfaen" w:cs="Tahoma"/>
                <w:color w:val="000000" w:themeColor="text1"/>
                <w:sz w:val="16"/>
                <w:szCs w:val="16"/>
              </w:rPr>
            </w:pPr>
            <w:r w:rsidRPr="00A03C50">
              <w:rPr>
                <w:rFonts w:ascii="Sylfaen" w:hAnsi="Sylfaen" w:cs="Sylfaen"/>
                <w:color w:val="000000" w:themeColor="text1"/>
                <w:sz w:val="20"/>
                <w:szCs w:val="20"/>
              </w:rPr>
              <w:t>Կաթ</w:t>
            </w:r>
            <w:r w:rsidRPr="00A03C50">
              <w:rPr>
                <w:rFonts w:ascii="Arial" w:hAnsi="Arial" w:cs="Arial"/>
                <w:color w:val="000000" w:themeColor="text1"/>
                <w:sz w:val="20"/>
                <w:szCs w:val="20"/>
              </w:rPr>
              <w:t xml:space="preserve"> </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Default="007E517F" w:rsidP="007E517F">
            <w:pPr>
              <w:rPr>
                <w:rFonts w:ascii="Sylfaen" w:hAnsi="Sylfaen"/>
                <w:sz w:val="16"/>
                <w:szCs w:val="16"/>
              </w:rPr>
            </w:pPr>
          </w:p>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Arial Unicode" w:hAnsi="Arial Unicode"/>
                <w:color w:val="000000"/>
                <w:sz w:val="16"/>
                <w:szCs w:val="16"/>
                <w:shd w:val="clear" w:color="auto" w:fill="FFFFFF"/>
              </w:rPr>
            </w:pPr>
          </w:p>
          <w:p w:rsidR="007E517F" w:rsidRPr="00A03C50" w:rsidRDefault="007E517F" w:rsidP="007E517F">
            <w:pPr>
              <w:rPr>
                <w:rFonts w:ascii="Arial Unicode" w:hAnsi="Arial Unicode"/>
                <w:color w:val="000000" w:themeColor="text1"/>
                <w:sz w:val="16"/>
                <w:szCs w:val="16"/>
                <w:shd w:val="clear" w:color="auto" w:fill="FFFFFF"/>
              </w:rPr>
            </w:pPr>
            <w:r w:rsidRPr="00A03C50">
              <w:rPr>
                <w:rFonts w:ascii="Sylfaen" w:hAnsi="Sylfaen" w:cs="Sylfaen"/>
                <w:color w:val="000000" w:themeColor="text1"/>
                <w:sz w:val="20"/>
                <w:szCs w:val="20"/>
              </w:rPr>
              <w:t>Պաստերացված</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կովի</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կաթ</w:t>
            </w:r>
            <w:r w:rsidRPr="00A03C50">
              <w:rPr>
                <w:rFonts w:ascii="Arial" w:hAnsi="Arial" w:cs="Arial"/>
                <w:color w:val="000000" w:themeColor="text1"/>
                <w:sz w:val="20"/>
                <w:szCs w:val="20"/>
              </w:rPr>
              <w:t xml:space="preserve"> 3% </w:t>
            </w:r>
            <w:r w:rsidRPr="00A03C50">
              <w:rPr>
                <w:rFonts w:ascii="Sylfaen" w:hAnsi="Sylfaen" w:cs="Sylfaen"/>
                <w:color w:val="000000" w:themeColor="text1"/>
                <w:sz w:val="20"/>
                <w:szCs w:val="20"/>
              </w:rPr>
              <w:t>յուղայնությամբ</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թթվայնությունը՝</w:t>
            </w:r>
            <w:r w:rsidRPr="00A03C50">
              <w:rPr>
                <w:rFonts w:ascii="Arial" w:hAnsi="Arial" w:cs="Arial"/>
                <w:color w:val="000000" w:themeColor="text1"/>
                <w:sz w:val="20"/>
                <w:szCs w:val="20"/>
              </w:rPr>
              <w:t xml:space="preserve"> 16-210T, </w:t>
            </w:r>
            <w:r w:rsidRPr="00A03C50">
              <w:rPr>
                <w:rFonts w:ascii="Sylfaen" w:hAnsi="Sylfaen" w:cs="Sylfaen"/>
                <w:color w:val="000000" w:themeColor="text1"/>
                <w:sz w:val="20"/>
                <w:szCs w:val="20"/>
              </w:rPr>
              <w:t>ԳՕՍՏ</w:t>
            </w:r>
            <w:r w:rsidRPr="00A03C50">
              <w:rPr>
                <w:rFonts w:ascii="Arial" w:hAnsi="Arial" w:cs="Arial"/>
                <w:color w:val="000000" w:themeColor="text1"/>
                <w:sz w:val="20"/>
                <w:szCs w:val="20"/>
              </w:rPr>
              <w:t xml:space="preserve"> 13277-79: </w:t>
            </w:r>
            <w:r w:rsidRPr="00A03C50">
              <w:rPr>
                <w:rFonts w:ascii="Sylfaen" w:hAnsi="Sylfaen" w:cs="Sylfaen"/>
                <w:color w:val="000000" w:themeColor="text1"/>
                <w:sz w:val="20"/>
                <w:szCs w:val="20"/>
              </w:rPr>
              <w:t>Անվտանգությունը</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ըստ</w:t>
            </w:r>
            <w:r w:rsidRPr="00A03C50">
              <w:rPr>
                <w:rFonts w:ascii="Arial" w:hAnsi="Arial" w:cs="Arial"/>
                <w:color w:val="000000" w:themeColor="text1"/>
                <w:sz w:val="20"/>
                <w:szCs w:val="20"/>
              </w:rPr>
              <w:t xml:space="preserve"> N 2-III-4,9-01-2003 (</w:t>
            </w:r>
            <w:r w:rsidRPr="00A03C50">
              <w:rPr>
                <w:rFonts w:ascii="Sylfaen" w:hAnsi="Sylfaen" w:cs="Sylfaen"/>
                <w:color w:val="000000" w:themeColor="text1"/>
                <w:sz w:val="20"/>
                <w:szCs w:val="20"/>
              </w:rPr>
              <w:t>ՌԴ</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Սան</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Պին</w:t>
            </w:r>
            <w:r w:rsidRPr="00A03C50">
              <w:rPr>
                <w:rFonts w:ascii="Arial" w:hAnsi="Arial" w:cs="Arial"/>
                <w:color w:val="000000" w:themeColor="text1"/>
                <w:sz w:val="20"/>
                <w:szCs w:val="20"/>
              </w:rPr>
              <w:t xml:space="preserve"> 2,3,2-</w:t>
            </w:r>
            <w:r w:rsidRPr="00A03C50">
              <w:rPr>
                <w:rFonts w:ascii="Sylfaen" w:eastAsia="Tahoma" w:hAnsi="Sylfaen" w:cs="Tahoma"/>
                <w:color w:val="000000" w:themeColor="text1"/>
                <w:sz w:val="16"/>
                <w:szCs w:val="16"/>
              </w:rPr>
              <w:t xml:space="preserve"> </w:t>
            </w:r>
            <w:r w:rsidRPr="00A03C50">
              <w:rPr>
                <w:rFonts w:ascii="GHEA Grapalat" w:hAnsi="GHEA Grapalat" w:cs="GHEA Grapalat"/>
                <w:color w:val="000000" w:themeColor="text1"/>
                <w:sz w:val="20"/>
                <w:szCs w:val="20"/>
              </w:rPr>
              <w:t xml:space="preserve">1078-01) </w:t>
            </w:r>
            <w:r w:rsidRPr="00A03C50">
              <w:rPr>
                <w:rFonts w:ascii="Sylfaen" w:hAnsi="Sylfaen" w:cs="Sylfaen"/>
                <w:color w:val="000000" w:themeColor="text1"/>
                <w:sz w:val="20"/>
                <w:szCs w:val="20"/>
              </w:rPr>
              <w:t>սանիտարահամաճարակային</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կանոնների</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և</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նորմերի</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և</w:t>
            </w:r>
            <w:r w:rsidRPr="00A03C50">
              <w:rPr>
                <w:rFonts w:ascii="Arial" w:hAnsi="Arial" w:cs="Arial"/>
                <w:color w:val="000000" w:themeColor="text1"/>
                <w:sz w:val="20"/>
                <w:szCs w:val="20"/>
              </w:rPr>
              <w:t xml:space="preserve"> &lt;&lt;</w:t>
            </w:r>
            <w:r w:rsidRPr="00A03C50">
              <w:rPr>
                <w:rFonts w:ascii="Sylfaen" w:hAnsi="Sylfaen" w:cs="Sylfaen"/>
                <w:color w:val="000000" w:themeColor="text1"/>
                <w:sz w:val="20"/>
                <w:szCs w:val="20"/>
              </w:rPr>
              <w:t>Սննդամթերքի</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անվտանգության</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մասին</w:t>
            </w:r>
            <w:r w:rsidRPr="00A03C50">
              <w:rPr>
                <w:rFonts w:ascii="Arial" w:hAnsi="Arial" w:cs="Arial"/>
                <w:color w:val="000000" w:themeColor="text1"/>
                <w:sz w:val="20"/>
                <w:szCs w:val="20"/>
              </w:rPr>
              <w:t xml:space="preserve">&gt;&gt; </w:t>
            </w:r>
            <w:r w:rsidRPr="00A03C50">
              <w:rPr>
                <w:rFonts w:ascii="Sylfaen" w:hAnsi="Sylfaen" w:cs="Sylfaen"/>
                <w:color w:val="000000" w:themeColor="text1"/>
                <w:sz w:val="20"/>
                <w:szCs w:val="20"/>
              </w:rPr>
              <w:t>ՀՀ</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օրենքի</w:t>
            </w:r>
            <w:r w:rsidRPr="00A03C50">
              <w:rPr>
                <w:rFonts w:ascii="Arial" w:hAnsi="Arial" w:cs="Arial"/>
                <w:color w:val="000000" w:themeColor="text1"/>
                <w:sz w:val="20"/>
                <w:szCs w:val="20"/>
              </w:rPr>
              <w:t xml:space="preserve"> 8-</w:t>
            </w:r>
            <w:r w:rsidRPr="00A03C50">
              <w:rPr>
                <w:rFonts w:ascii="Sylfaen" w:hAnsi="Sylfaen" w:cs="Sylfaen"/>
                <w:color w:val="000000" w:themeColor="text1"/>
                <w:sz w:val="20"/>
                <w:szCs w:val="20"/>
              </w:rPr>
              <w:t>րդ</w:t>
            </w:r>
            <w:r w:rsidRPr="00A03C50">
              <w:rPr>
                <w:rFonts w:ascii="Arial" w:hAnsi="Arial" w:cs="Arial"/>
                <w:color w:val="000000" w:themeColor="text1"/>
                <w:sz w:val="20"/>
                <w:szCs w:val="20"/>
              </w:rPr>
              <w:t xml:space="preserve"> </w:t>
            </w:r>
            <w:r w:rsidRPr="00A03C50">
              <w:rPr>
                <w:rFonts w:ascii="Sylfaen" w:hAnsi="Sylfaen" w:cs="Sylfaen"/>
                <w:color w:val="000000" w:themeColor="text1"/>
                <w:sz w:val="20"/>
                <w:szCs w:val="20"/>
              </w:rPr>
              <w:t>հոդվածի</w:t>
            </w:r>
            <w:r w:rsidRPr="00A03C50">
              <w:rPr>
                <w:rFonts w:ascii="Arial" w:hAnsi="Arial" w:cs="Arial"/>
                <w:color w:val="000000" w:themeColor="text1"/>
                <w:sz w:val="20"/>
                <w:szCs w:val="20"/>
              </w:rPr>
              <w:t>: 1</w:t>
            </w:r>
            <w:r w:rsidRPr="00A03C50">
              <w:rPr>
                <w:rFonts w:ascii="Sylfaen" w:hAnsi="Sylfaen" w:cs="Sylfaen"/>
                <w:color w:val="000000" w:themeColor="text1"/>
                <w:sz w:val="20"/>
                <w:szCs w:val="20"/>
                <w:lang w:val="hy-AM"/>
              </w:rPr>
              <w:t>լ</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տարաներով</w:t>
            </w:r>
            <w:r w:rsidRPr="00A03C50">
              <w:rPr>
                <w:rFonts w:ascii="Arial Unicode" w:hAnsi="Arial Unicode"/>
                <w:color w:val="000000" w:themeColor="text1"/>
                <w:sz w:val="16"/>
                <w:szCs w:val="16"/>
                <w:shd w:val="clear" w:color="auto" w:fill="FFFFFF"/>
              </w:rPr>
              <w:t xml:space="preserve"> </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Sylfaen" w:eastAsia="Tahoma" w:hAnsi="Sylfaen" w:cs="Tahoma"/>
                <w:sz w:val="16"/>
                <w:szCs w:val="16"/>
              </w:rPr>
            </w:pPr>
          </w:p>
          <w:p w:rsidR="007E517F" w:rsidRPr="005E7A9D" w:rsidRDefault="007E517F" w:rsidP="007E517F">
            <w:pPr>
              <w:jc w:val="center"/>
              <w:rPr>
                <w:rFonts w:ascii="Sylfaen" w:eastAsia="Tahoma" w:hAnsi="Sylfaen" w:cs="Tahoma"/>
                <w:sz w:val="16"/>
                <w:szCs w:val="16"/>
              </w:rPr>
            </w:pPr>
          </w:p>
          <w:p w:rsidR="007E517F" w:rsidRPr="005E7A9D" w:rsidRDefault="007E517F" w:rsidP="007E517F">
            <w:pPr>
              <w:jc w:val="center"/>
              <w:rPr>
                <w:rFonts w:ascii="Sylfaen" w:eastAsia="Tahoma" w:hAnsi="Sylfaen" w:cs="Tahoma"/>
                <w:sz w:val="16"/>
                <w:szCs w:val="16"/>
              </w:rPr>
            </w:pPr>
          </w:p>
          <w:p w:rsidR="007E517F" w:rsidRPr="005E7A9D" w:rsidRDefault="007E517F" w:rsidP="007E517F">
            <w:pPr>
              <w:jc w:val="center"/>
              <w:rPr>
                <w:rFonts w:ascii="Sylfaen" w:eastAsia="Tahoma" w:hAnsi="Sylfaen" w:cs="Tahoma"/>
                <w:sz w:val="16"/>
                <w:szCs w:val="16"/>
              </w:rPr>
            </w:pPr>
          </w:p>
          <w:p w:rsidR="007E517F" w:rsidRPr="005E7A9D" w:rsidRDefault="007E517F" w:rsidP="007E517F">
            <w:pPr>
              <w:jc w:val="center"/>
              <w:rPr>
                <w:rFonts w:ascii="Sylfaen" w:eastAsia="Tahoma" w:hAnsi="Sylfaen" w:cs="Tahoma"/>
                <w:sz w:val="16"/>
                <w:szCs w:val="16"/>
              </w:rPr>
            </w:pPr>
          </w:p>
          <w:p w:rsidR="007E517F" w:rsidRPr="005E7A9D" w:rsidRDefault="007E517F" w:rsidP="007E517F">
            <w:pPr>
              <w:jc w:val="center"/>
              <w:rPr>
                <w:rFonts w:ascii="Sylfaen" w:eastAsia="Tahoma" w:hAnsi="Sylfaen" w:cs="Tahoma"/>
                <w:sz w:val="16"/>
                <w:szCs w:val="16"/>
              </w:rPr>
            </w:pPr>
          </w:p>
          <w:p w:rsidR="007E517F" w:rsidRPr="00A03C50" w:rsidRDefault="007E517F" w:rsidP="007E517F">
            <w:pPr>
              <w:jc w:val="center"/>
              <w:rPr>
                <w:rFonts w:ascii="Sylfaen" w:eastAsia="Tahoma" w:hAnsi="Sylfaen" w:cs="Tahoma"/>
                <w:sz w:val="16"/>
                <w:szCs w:val="16"/>
              </w:rPr>
            </w:pPr>
            <w:r w:rsidRPr="001D0CA2">
              <w:rPr>
                <w:rFonts w:ascii="Sylfaen" w:eastAsia="Tahoma" w:hAnsi="Sylfaen" w:cs="Tahoma"/>
                <w:sz w:val="16"/>
                <w:szCs w:val="16"/>
              </w:rPr>
              <w:t>Լիտր</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300</w:t>
            </w:r>
          </w:p>
        </w:tc>
        <w:tc>
          <w:tcPr>
            <w:tcW w:w="872" w:type="dxa"/>
            <w:gridSpan w:val="3"/>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r>
              <w:rPr>
                <w:rFonts w:ascii="Sylfaen" w:hAnsi="Sylfaen"/>
                <w:sz w:val="16"/>
                <w:szCs w:val="16"/>
              </w:rPr>
              <w:t>36000</w:t>
            </w:r>
          </w:p>
          <w:p w:rsidR="007E517F" w:rsidRDefault="007E517F" w:rsidP="007E517F">
            <w:pPr>
              <w:jc w:val="center"/>
              <w:rPr>
                <w:rFonts w:ascii="Sylfaen" w:hAnsi="Sylfaen"/>
                <w:sz w:val="16"/>
                <w:szCs w:val="16"/>
              </w:rPr>
            </w:pPr>
          </w:p>
          <w:p w:rsidR="007E517F" w:rsidRPr="001D0CA2" w:rsidRDefault="007E517F" w:rsidP="007E517F">
            <w:pPr>
              <w:rPr>
                <w:rFonts w:ascii="Sylfaen" w:hAnsi="Sylfaen"/>
                <w:sz w:val="16"/>
                <w:szCs w:val="16"/>
              </w:rPr>
            </w:pPr>
          </w:p>
        </w:tc>
        <w:tc>
          <w:tcPr>
            <w:tcW w:w="995" w:type="dxa"/>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r>
              <w:rPr>
                <w:rFonts w:ascii="Sylfaen" w:hAnsi="Sylfaen"/>
                <w:sz w:val="16"/>
                <w:szCs w:val="16"/>
              </w:rPr>
              <w:t>120</w:t>
            </w:r>
          </w:p>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7E517F" w:rsidP="007E517F">
            <w:pPr>
              <w:rPr>
                <w:rFonts w:ascii="Sylfaen" w:hAnsi="Sylfaen"/>
                <w:sz w:val="16"/>
                <w:szCs w:val="16"/>
              </w:rPr>
            </w:pP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372047">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r>
              <w:rPr>
                <w:rFonts w:ascii="Sylfaen" w:hAnsi="Sylfaen"/>
                <w:sz w:val="16"/>
                <w:szCs w:val="16"/>
              </w:rPr>
              <w:t>120</w:t>
            </w:r>
          </w:p>
          <w:p w:rsidR="007E517F" w:rsidRDefault="007E517F" w:rsidP="007E517F">
            <w:pPr>
              <w:jc w:val="center"/>
              <w:rPr>
                <w:rFonts w:ascii="Sylfaen" w:hAnsi="Sylfaen"/>
                <w:sz w:val="16"/>
                <w:szCs w:val="16"/>
              </w:rPr>
            </w:pPr>
          </w:p>
          <w:p w:rsidR="007E517F" w:rsidRPr="001D0CA2" w:rsidRDefault="007E517F" w:rsidP="007E517F">
            <w:pPr>
              <w:rPr>
                <w:rFonts w:ascii="Sylfaen" w:hAnsi="Sylfaen"/>
                <w:sz w:val="16"/>
                <w:szCs w:val="16"/>
              </w:rPr>
            </w:pPr>
          </w:p>
        </w:tc>
        <w:tc>
          <w:tcPr>
            <w:tcW w:w="1979" w:type="dxa"/>
            <w:gridSpan w:val="4"/>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Pr="001D0CA2" w:rsidRDefault="007E517F" w:rsidP="007E517F">
            <w:pPr>
              <w:jc w:val="center"/>
              <w:rPr>
                <w:rFonts w:ascii="GHEA Grapalat" w:hAnsi="GHEA Grapalat"/>
                <w:b/>
                <w:sz w:val="16"/>
                <w:szCs w:val="16"/>
              </w:rPr>
            </w:pPr>
          </w:p>
        </w:tc>
      </w:tr>
      <w:tr w:rsidR="007E517F" w:rsidRPr="001D0CA2" w:rsidTr="00FF6181">
        <w:trPr>
          <w:gridAfter w:val="1"/>
          <w:wAfter w:w="55" w:type="dxa"/>
          <w:trHeight w:val="2295"/>
        </w:trPr>
        <w:tc>
          <w:tcPr>
            <w:tcW w:w="755" w:type="dxa"/>
            <w:gridSpan w:val="4"/>
            <w:tcBorders>
              <w:top w:val="single" w:sz="4" w:space="0" w:color="auto"/>
              <w:left w:val="single" w:sz="4" w:space="0" w:color="auto"/>
              <w:right w:val="single" w:sz="4" w:space="0" w:color="auto"/>
            </w:tcBorders>
          </w:tcPr>
          <w:p w:rsidR="007E517F" w:rsidRDefault="00FF6181" w:rsidP="007E517F">
            <w:pPr>
              <w:rPr>
                <w:rFonts w:ascii="Sylfaen" w:hAnsi="Sylfaen"/>
                <w:sz w:val="16"/>
                <w:szCs w:val="16"/>
              </w:rPr>
            </w:pPr>
            <w:r>
              <w:rPr>
                <w:rFonts w:ascii="Sylfaen" w:hAnsi="Sylfaen"/>
                <w:sz w:val="16"/>
                <w:szCs w:val="16"/>
              </w:rPr>
              <w:t>18</w:t>
            </w:r>
          </w:p>
        </w:tc>
        <w:tc>
          <w:tcPr>
            <w:tcW w:w="1082" w:type="dxa"/>
            <w:gridSpan w:val="2"/>
            <w:tcBorders>
              <w:top w:val="single" w:sz="4" w:space="0" w:color="auto"/>
              <w:left w:val="single" w:sz="4" w:space="0" w:color="auto"/>
              <w:right w:val="single" w:sz="4" w:space="0" w:color="auto"/>
            </w:tcBorders>
          </w:tcPr>
          <w:p w:rsidR="007E517F" w:rsidRPr="005E7A9D" w:rsidRDefault="007E517F" w:rsidP="007E517F">
            <w:pPr>
              <w:rPr>
                <w:rFonts w:ascii="Sylfaen" w:hAnsi="Sylfaen"/>
                <w:b/>
                <w:sz w:val="16"/>
                <w:szCs w:val="16"/>
              </w:rPr>
            </w:pPr>
            <w:r w:rsidRPr="005E7A9D">
              <w:rPr>
                <w:rFonts w:ascii="Sylfaen" w:hAnsi="Sylfaen"/>
                <w:b/>
                <w:sz w:val="16"/>
                <w:szCs w:val="16"/>
              </w:rPr>
              <w:t>15511600</w:t>
            </w:r>
          </w:p>
        </w:tc>
        <w:tc>
          <w:tcPr>
            <w:tcW w:w="974" w:type="dxa"/>
            <w:gridSpan w:val="2"/>
            <w:tcBorders>
              <w:top w:val="single" w:sz="4" w:space="0" w:color="auto"/>
              <w:left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Խտացրած կաթ</w:t>
            </w:r>
          </w:p>
        </w:tc>
        <w:tc>
          <w:tcPr>
            <w:tcW w:w="829" w:type="dxa"/>
            <w:gridSpan w:val="3"/>
            <w:tcBorders>
              <w:top w:val="single" w:sz="4" w:space="0" w:color="auto"/>
              <w:left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5E7A9D" w:rsidRDefault="007E517F" w:rsidP="007E517F">
            <w:pPr>
              <w:jc w:val="center"/>
              <w:rPr>
                <w:rFonts w:ascii="Arial Unicode" w:hAnsi="Arial Unicode"/>
                <w:color w:val="000000"/>
                <w:sz w:val="16"/>
                <w:szCs w:val="16"/>
                <w:shd w:val="clear" w:color="auto" w:fill="FFFFFF"/>
              </w:rPr>
            </w:pPr>
            <w:r w:rsidRPr="005E7A9D">
              <w:rPr>
                <w:rFonts w:ascii="Arial Unicode" w:hAnsi="Arial Unicode"/>
                <w:color w:val="000000"/>
                <w:sz w:val="16"/>
                <w:szCs w:val="16"/>
                <w:shd w:val="clear" w:color="auto" w:fill="FFFFFF"/>
              </w:rPr>
              <w:t xml:space="preserve">Խտացրած կաթ շաքարով,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Մինչև 380գ տարաներով: </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t>տուփ</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750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33750</w:t>
            </w:r>
          </w:p>
        </w:tc>
        <w:tc>
          <w:tcPr>
            <w:tcW w:w="99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45</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372047">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45</w:t>
            </w:r>
          </w:p>
        </w:tc>
        <w:tc>
          <w:tcPr>
            <w:tcW w:w="1979" w:type="dxa"/>
            <w:gridSpan w:val="4"/>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Pr="001D0CA2" w:rsidRDefault="007E517F" w:rsidP="007E517F">
            <w:pPr>
              <w:jc w:val="center"/>
              <w:rPr>
                <w:rFonts w:ascii="GHEA Grapalat" w:hAnsi="GHEA Grapalat"/>
                <w:b/>
                <w:sz w:val="16"/>
                <w:szCs w:val="16"/>
              </w:rPr>
            </w:pPr>
          </w:p>
        </w:tc>
      </w:tr>
      <w:tr w:rsidR="007E517F" w:rsidRPr="001D0CA2" w:rsidTr="00FF6181">
        <w:trPr>
          <w:gridAfter w:val="1"/>
          <w:wAfter w:w="55" w:type="dxa"/>
          <w:trHeight w:val="1002"/>
        </w:trPr>
        <w:tc>
          <w:tcPr>
            <w:tcW w:w="755" w:type="dxa"/>
            <w:gridSpan w:val="4"/>
            <w:tcBorders>
              <w:left w:val="single" w:sz="4" w:space="0" w:color="auto"/>
              <w:bottom w:val="single" w:sz="4" w:space="0" w:color="auto"/>
              <w:right w:val="single" w:sz="4" w:space="0" w:color="auto"/>
            </w:tcBorders>
          </w:tcPr>
          <w:p w:rsidR="007E517F" w:rsidRDefault="00FF6181" w:rsidP="007E517F">
            <w:pPr>
              <w:rPr>
                <w:rFonts w:ascii="Sylfaen" w:hAnsi="Sylfaen"/>
                <w:sz w:val="16"/>
                <w:szCs w:val="16"/>
              </w:rPr>
            </w:pPr>
            <w:r>
              <w:rPr>
                <w:rFonts w:ascii="Sylfaen" w:hAnsi="Sylfaen"/>
                <w:sz w:val="16"/>
                <w:szCs w:val="16"/>
              </w:rPr>
              <w:lastRenderedPageBreak/>
              <w:t>19</w:t>
            </w:r>
          </w:p>
        </w:tc>
        <w:tc>
          <w:tcPr>
            <w:tcW w:w="1082" w:type="dxa"/>
            <w:gridSpan w:val="2"/>
            <w:tcBorders>
              <w:left w:val="single" w:sz="4" w:space="0" w:color="auto"/>
              <w:bottom w:val="single" w:sz="4" w:space="0" w:color="auto"/>
              <w:right w:val="single" w:sz="4" w:space="0" w:color="auto"/>
            </w:tcBorders>
          </w:tcPr>
          <w:p w:rsidR="007E517F" w:rsidRPr="001D0CA2" w:rsidRDefault="007E517F" w:rsidP="007E517F">
            <w:pPr>
              <w:rPr>
                <w:rFonts w:ascii="Sylfaen" w:hAnsi="Sylfaen"/>
                <w:b/>
                <w:sz w:val="16"/>
                <w:szCs w:val="16"/>
              </w:rPr>
            </w:pPr>
            <w:r>
              <w:rPr>
                <w:rFonts w:ascii="Sylfaen" w:hAnsi="Sylfaen"/>
                <w:b/>
                <w:sz w:val="16"/>
                <w:szCs w:val="16"/>
              </w:rPr>
              <w:t>15421</w:t>
            </w:r>
            <w:r w:rsidRPr="00EA06B5">
              <w:rPr>
                <w:rFonts w:ascii="Sylfaen" w:hAnsi="Sylfaen"/>
                <w:b/>
                <w:sz w:val="16"/>
                <w:szCs w:val="16"/>
              </w:rPr>
              <w:t>1</w:t>
            </w:r>
            <w:r w:rsidRPr="001D0CA2">
              <w:rPr>
                <w:rFonts w:ascii="Sylfaen" w:hAnsi="Sylfaen"/>
                <w:b/>
                <w:sz w:val="16"/>
                <w:szCs w:val="16"/>
              </w:rPr>
              <w:t>00</w:t>
            </w:r>
          </w:p>
        </w:tc>
        <w:tc>
          <w:tcPr>
            <w:tcW w:w="974" w:type="dxa"/>
            <w:gridSpan w:val="2"/>
            <w:tcBorders>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 xml:space="preserve"> արևածաղկի Ձեթ</w:t>
            </w:r>
          </w:p>
        </w:tc>
        <w:tc>
          <w:tcPr>
            <w:tcW w:w="829" w:type="dxa"/>
            <w:gridSpan w:val="3"/>
            <w:tcBorders>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sidRPr="001D0CA2">
              <w:rPr>
                <w:rFonts w:ascii="Sylfaen" w:hAnsi="Sylfaen"/>
                <w:sz w:val="16"/>
                <w:szCs w:val="16"/>
              </w:rPr>
              <w:t xml:space="preserve">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8-րդ հոդվածի։Չափածրարումը           մեկ լիտրանոց պոլիեթիլենային տարաներով: Պիտանելիության մնացորդային ժամկետը ոչ պակաս քան 70 %: </w:t>
            </w:r>
          </w:p>
          <w:p w:rsidR="007E517F" w:rsidRPr="001D0CA2" w:rsidRDefault="007E517F" w:rsidP="007E517F">
            <w:pPr>
              <w:jc w:val="center"/>
              <w:rPr>
                <w:rFonts w:ascii="Sylfaen" w:hAnsi="Sylfaen"/>
                <w:sz w:val="16"/>
                <w:szCs w:val="16"/>
              </w:rPr>
            </w:pPr>
          </w:p>
        </w:tc>
        <w:tc>
          <w:tcPr>
            <w:tcW w:w="859"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t>լ</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1300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 xml:space="preserve">  19500</w:t>
            </w:r>
          </w:p>
        </w:tc>
        <w:tc>
          <w:tcPr>
            <w:tcW w:w="995" w:type="dxa"/>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hAnsi="Sylfaen" w:cs="Sylfaen"/>
                <w:sz w:val="16"/>
                <w:szCs w:val="16"/>
              </w:rPr>
            </w:pPr>
            <w:r>
              <w:rPr>
                <w:rFonts w:ascii="Sylfaen" w:hAnsi="Sylfaen" w:cs="Sylfaen"/>
                <w:sz w:val="16"/>
                <w:szCs w:val="16"/>
              </w:rPr>
              <w:t>15</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5B6676">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EA06B5" w:rsidRDefault="007E517F" w:rsidP="007E517F">
            <w:pPr>
              <w:jc w:val="center"/>
              <w:rPr>
                <w:rFonts w:ascii="Sylfaen" w:hAnsi="Sylfaen" w:cs="Sylfaen"/>
                <w:sz w:val="16"/>
                <w:szCs w:val="16"/>
              </w:rPr>
            </w:pPr>
            <w:r>
              <w:rPr>
                <w:rFonts w:ascii="Sylfaen" w:hAnsi="Sylfaen" w:cs="Sylfaen"/>
                <w:sz w:val="16"/>
                <w:szCs w:val="16"/>
              </w:rPr>
              <w:t>15</w:t>
            </w:r>
          </w:p>
        </w:tc>
        <w:tc>
          <w:tcPr>
            <w:tcW w:w="1979"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After w:val="1"/>
          <w:wAfter w:w="55" w:type="dxa"/>
          <w:trHeight w:val="20"/>
        </w:trPr>
        <w:tc>
          <w:tcPr>
            <w:tcW w:w="755"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r>
              <w:rPr>
                <w:rFonts w:ascii="Sylfaen" w:hAnsi="Sylfaen"/>
                <w:sz w:val="16"/>
                <w:szCs w:val="16"/>
              </w:rPr>
              <w:t>2</w:t>
            </w:r>
            <w:r w:rsidR="00FF6181">
              <w:rPr>
                <w:rFonts w:ascii="Sylfaen" w:hAnsi="Sylfaen"/>
                <w:sz w:val="16"/>
                <w:szCs w:val="16"/>
              </w:rPr>
              <w:t>0</w:t>
            </w:r>
          </w:p>
        </w:tc>
        <w:tc>
          <w:tcPr>
            <w:tcW w:w="1082" w:type="dxa"/>
            <w:gridSpan w:val="2"/>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sidRPr="005E7A9D">
              <w:rPr>
                <w:rFonts w:ascii="Sylfaen" w:hAnsi="Sylfaen"/>
                <w:b/>
                <w:sz w:val="16"/>
                <w:szCs w:val="16"/>
              </w:rPr>
              <w:t>15331153</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Ոսպ</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A628BA" w:rsidRDefault="007E517F" w:rsidP="007E517F">
            <w:pPr>
              <w:jc w:val="center"/>
              <w:rPr>
                <w:rFonts w:ascii="Sylfaen" w:hAnsi="Sylfaen"/>
                <w:sz w:val="16"/>
                <w:szCs w:val="16"/>
              </w:rPr>
            </w:pPr>
            <w:r>
              <w:rPr>
                <w:rFonts w:ascii="Sylfaen" w:hAnsi="Sylfaen"/>
                <w:sz w:val="16"/>
                <w:szCs w:val="16"/>
              </w:rPr>
              <w:t xml:space="preserve"> Խոշոր </w:t>
            </w:r>
            <w:r w:rsidRPr="00A628BA">
              <w:rPr>
                <w:rFonts w:ascii="Sylfaen" w:hAnsi="Sylfaen"/>
                <w:sz w:val="16"/>
                <w:szCs w:val="16"/>
              </w:rPr>
              <w:t xml:space="preserve"> մաքուր, չոր` խոնավությունը` (14,0-17,0) % ոչավելի: Անվտանգությունը` ըստ N 2-III-4.9-01-2010 հիգիենիկ նորմատիվների, «Սննդամթերքի անվտանգության մասին» ՀՀ օրենքի 8-րդ հոդվածի Մատակարարումը ամիսը 1 անգամ::</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1050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42000</w:t>
            </w:r>
          </w:p>
        </w:tc>
        <w:tc>
          <w:tcPr>
            <w:tcW w:w="995" w:type="dxa"/>
            <w:tcBorders>
              <w:top w:val="single" w:sz="4" w:space="0" w:color="auto"/>
              <w:left w:val="single" w:sz="4" w:space="0" w:color="auto"/>
              <w:bottom w:val="single" w:sz="4" w:space="0" w:color="auto"/>
              <w:right w:val="single" w:sz="4" w:space="0" w:color="auto"/>
            </w:tcBorders>
          </w:tcPr>
          <w:p w:rsidR="007E517F" w:rsidRPr="00A628BA" w:rsidRDefault="007E517F" w:rsidP="007E517F">
            <w:pPr>
              <w:rPr>
                <w:rFonts w:ascii="Sylfaen" w:hAnsi="Sylfaen" w:cs="Sylfaen"/>
                <w:sz w:val="16"/>
                <w:szCs w:val="16"/>
              </w:rPr>
            </w:pPr>
            <w:r>
              <w:rPr>
                <w:rFonts w:ascii="Sylfaen" w:hAnsi="Sylfaen" w:cs="Sylfaen"/>
                <w:sz w:val="16"/>
                <w:szCs w:val="16"/>
              </w:rPr>
              <w:t>40</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5B6676">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A628BA" w:rsidRDefault="007E517F" w:rsidP="007E517F">
            <w:pPr>
              <w:rPr>
                <w:rFonts w:ascii="Sylfaen" w:hAnsi="Sylfaen" w:cs="Sylfaen"/>
                <w:sz w:val="16"/>
                <w:szCs w:val="16"/>
              </w:rPr>
            </w:pPr>
            <w:r>
              <w:rPr>
                <w:rFonts w:ascii="Sylfaen" w:hAnsi="Sylfaen" w:cs="Sylfaen"/>
                <w:sz w:val="16"/>
                <w:szCs w:val="16"/>
              </w:rPr>
              <w:t>40</w:t>
            </w:r>
          </w:p>
        </w:tc>
        <w:tc>
          <w:tcPr>
            <w:tcW w:w="1979"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w:t>
            </w:r>
            <w:r w:rsidRPr="001D0CA2">
              <w:rPr>
                <w:rFonts w:ascii="GHEA Grapalat" w:hAnsi="GHEA Grapalat"/>
                <w:b/>
                <w:sz w:val="16"/>
                <w:szCs w:val="16"/>
              </w:rPr>
              <w:t xml:space="preserve">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After w:val="1"/>
          <w:wAfter w:w="55" w:type="dxa"/>
          <w:trHeight w:val="20"/>
        </w:trPr>
        <w:tc>
          <w:tcPr>
            <w:tcW w:w="755"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2</w:t>
            </w:r>
            <w:r w:rsidR="00FF6181">
              <w:rPr>
                <w:rFonts w:ascii="Sylfaen" w:hAnsi="Sylfaen"/>
                <w:sz w:val="16"/>
                <w:szCs w:val="16"/>
              </w:rPr>
              <w:t>1</w:t>
            </w:r>
          </w:p>
        </w:tc>
        <w:tc>
          <w:tcPr>
            <w:tcW w:w="1082" w:type="dxa"/>
            <w:gridSpan w:val="2"/>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Pr>
                <w:rFonts w:ascii="Sylfaen" w:hAnsi="Sylfaen"/>
                <w:b/>
                <w:sz w:val="16"/>
                <w:szCs w:val="16"/>
              </w:rPr>
              <w:t>15331151</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Pr>
                <w:rFonts w:ascii="Sylfaen" w:eastAsia="Tahoma" w:hAnsi="Sylfaen" w:cs="Tahoma"/>
                <w:sz w:val="16"/>
                <w:szCs w:val="16"/>
              </w:rPr>
              <w:t>Լոբի հատիկավոր</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5E7A9D" w:rsidRDefault="000407E3" w:rsidP="007E517F">
            <w:pPr>
              <w:jc w:val="center"/>
              <w:rPr>
                <w:rFonts w:ascii="Arial Unicode" w:hAnsi="Arial Unicode"/>
                <w:color w:val="000000"/>
                <w:sz w:val="16"/>
                <w:szCs w:val="16"/>
                <w:shd w:val="clear" w:color="auto" w:fill="FFFFFF"/>
              </w:rPr>
            </w:pPr>
            <w:r w:rsidRPr="005E7A9D">
              <w:rPr>
                <w:rFonts w:ascii="Arial Unicode" w:hAnsi="Arial Unicode"/>
                <w:color w:val="000000"/>
                <w:sz w:val="16"/>
                <w:szCs w:val="16"/>
                <w:shd w:val="clear" w:color="auto" w:fill="FFFFFF"/>
              </w:rPr>
              <w:t>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 Մատակարարումը ամիսը 1 անգամ:</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1400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21000</w:t>
            </w:r>
          </w:p>
        </w:tc>
        <w:tc>
          <w:tcPr>
            <w:tcW w:w="99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15</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5B6676">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15</w:t>
            </w:r>
          </w:p>
        </w:tc>
        <w:tc>
          <w:tcPr>
            <w:tcW w:w="1979"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5E7A9D">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After w:val="1"/>
          <w:wAfter w:w="55" w:type="dxa"/>
          <w:trHeight w:val="20"/>
        </w:trPr>
        <w:tc>
          <w:tcPr>
            <w:tcW w:w="755"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2</w:t>
            </w:r>
            <w:r w:rsidR="00FF6181">
              <w:rPr>
                <w:rFonts w:ascii="Sylfaen" w:hAnsi="Sylfaen"/>
                <w:sz w:val="16"/>
                <w:szCs w:val="16"/>
              </w:rPr>
              <w:t>2</w:t>
            </w:r>
          </w:p>
        </w:tc>
        <w:tc>
          <w:tcPr>
            <w:tcW w:w="108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b/>
                <w:sz w:val="16"/>
                <w:szCs w:val="16"/>
              </w:rPr>
            </w:pPr>
            <w:r>
              <w:rPr>
                <w:rFonts w:ascii="Sylfaen" w:hAnsi="Sylfaen"/>
                <w:b/>
                <w:sz w:val="16"/>
                <w:szCs w:val="16"/>
              </w:rPr>
              <w:t>15331154</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Pr>
                <w:rFonts w:ascii="Sylfaen" w:eastAsia="Tahoma" w:hAnsi="Sylfaen" w:cs="Tahoma"/>
                <w:sz w:val="16"/>
                <w:szCs w:val="16"/>
              </w:rPr>
              <w:t>Ոլոռ ամբողջական</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 xml:space="preserve">Չորացրած, կեղևած, դեղին </w:t>
            </w:r>
            <w:r w:rsidRPr="00A628BA">
              <w:rPr>
                <w:rFonts w:ascii="Sylfaen" w:hAnsi="Sylfaen"/>
                <w:sz w:val="16"/>
                <w:szCs w:val="16"/>
              </w:rPr>
              <w:t xml:space="preserve"> գույնի: Անվտանգությունը՝ N 2-III-4.9-01-2010 հիգիենիկ նորմատիվների և «Սննդամթերքի անվտանգության մասին» ՀՀ օրենքի 8-րդ հոդվածի: Մատակարարումը ամիսը 1 անգամ:</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470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17860</w:t>
            </w:r>
          </w:p>
        </w:tc>
        <w:tc>
          <w:tcPr>
            <w:tcW w:w="995" w:type="dxa"/>
            <w:tcBorders>
              <w:top w:val="single" w:sz="4" w:space="0" w:color="auto"/>
              <w:left w:val="single" w:sz="4" w:space="0" w:color="auto"/>
              <w:bottom w:val="single" w:sz="4" w:space="0" w:color="auto"/>
              <w:right w:val="single" w:sz="4" w:space="0" w:color="auto"/>
            </w:tcBorders>
          </w:tcPr>
          <w:p w:rsidR="007E517F" w:rsidRPr="00A628BA" w:rsidRDefault="007E517F" w:rsidP="007E517F">
            <w:pPr>
              <w:rPr>
                <w:rFonts w:ascii="Sylfaen" w:hAnsi="Sylfaen" w:cs="Sylfaen"/>
                <w:sz w:val="16"/>
                <w:szCs w:val="16"/>
              </w:rPr>
            </w:pPr>
            <w:r>
              <w:rPr>
                <w:rFonts w:ascii="Sylfaen" w:hAnsi="Sylfaen" w:cs="Sylfaen"/>
                <w:sz w:val="16"/>
                <w:szCs w:val="16"/>
              </w:rPr>
              <w:t>38</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5B6676">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A628BA" w:rsidRDefault="007E517F" w:rsidP="007E517F">
            <w:pPr>
              <w:rPr>
                <w:rFonts w:ascii="Sylfaen" w:hAnsi="Sylfaen" w:cs="Sylfaen"/>
                <w:sz w:val="16"/>
                <w:szCs w:val="16"/>
              </w:rPr>
            </w:pPr>
            <w:r>
              <w:rPr>
                <w:rFonts w:ascii="Sylfaen" w:hAnsi="Sylfaen" w:cs="Sylfaen"/>
                <w:sz w:val="16"/>
                <w:szCs w:val="16"/>
              </w:rPr>
              <w:t>38</w:t>
            </w:r>
          </w:p>
        </w:tc>
        <w:tc>
          <w:tcPr>
            <w:tcW w:w="1979"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A628BA">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After w:val="1"/>
          <w:wAfter w:w="55" w:type="dxa"/>
          <w:trHeight w:val="20"/>
        </w:trPr>
        <w:tc>
          <w:tcPr>
            <w:tcW w:w="755"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r>
              <w:rPr>
                <w:rFonts w:ascii="Sylfaen" w:hAnsi="Sylfaen"/>
                <w:sz w:val="16"/>
                <w:szCs w:val="16"/>
              </w:rPr>
              <w:t>2</w:t>
            </w:r>
            <w:r w:rsidR="00FF6181">
              <w:rPr>
                <w:rFonts w:ascii="Sylfaen" w:hAnsi="Sylfaen"/>
                <w:sz w:val="16"/>
                <w:szCs w:val="16"/>
              </w:rPr>
              <w:t>3</w:t>
            </w:r>
          </w:p>
        </w:tc>
        <w:tc>
          <w:tcPr>
            <w:tcW w:w="108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b/>
                <w:sz w:val="16"/>
                <w:szCs w:val="16"/>
              </w:rPr>
            </w:pPr>
          </w:p>
          <w:p w:rsidR="007E517F" w:rsidRPr="001D0CA2" w:rsidRDefault="007E517F" w:rsidP="007E517F">
            <w:pPr>
              <w:rPr>
                <w:rFonts w:ascii="Sylfaen" w:hAnsi="Sylfaen"/>
                <w:b/>
                <w:sz w:val="16"/>
                <w:szCs w:val="16"/>
              </w:rPr>
            </w:pPr>
          </w:p>
          <w:p w:rsidR="007E517F" w:rsidRPr="001D0CA2" w:rsidRDefault="007E517F" w:rsidP="007E517F">
            <w:pPr>
              <w:rPr>
                <w:rFonts w:ascii="Sylfaen" w:hAnsi="Sylfaen"/>
                <w:b/>
                <w:sz w:val="16"/>
                <w:szCs w:val="16"/>
              </w:rPr>
            </w:pPr>
          </w:p>
          <w:p w:rsidR="007E517F" w:rsidRPr="001D0CA2" w:rsidRDefault="007E517F" w:rsidP="007E517F">
            <w:pPr>
              <w:rPr>
                <w:rFonts w:ascii="Sylfaen" w:hAnsi="Sylfaen"/>
                <w:b/>
                <w:sz w:val="16"/>
                <w:szCs w:val="16"/>
              </w:rPr>
            </w:pPr>
            <w:r w:rsidRPr="001D0CA2">
              <w:rPr>
                <w:rFonts w:ascii="Sylfaen" w:hAnsi="Sylfaen"/>
                <w:b/>
                <w:sz w:val="16"/>
                <w:szCs w:val="16"/>
              </w:rPr>
              <w:t>15331167</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p>
          <w:p w:rsidR="007E517F" w:rsidRPr="001D0CA2" w:rsidRDefault="007E517F" w:rsidP="007E517F">
            <w:pPr>
              <w:rPr>
                <w:rFonts w:ascii="Sylfaen" w:eastAsia="Tahoma" w:hAnsi="Sylfaen" w:cs="Tahoma"/>
                <w:sz w:val="16"/>
                <w:szCs w:val="16"/>
              </w:rPr>
            </w:pPr>
          </w:p>
          <w:p w:rsidR="007E517F" w:rsidRPr="001D0CA2" w:rsidRDefault="007E517F" w:rsidP="007E517F">
            <w:pPr>
              <w:rPr>
                <w:rFonts w:ascii="Sylfaen" w:eastAsia="Tahoma" w:hAnsi="Sylfaen" w:cs="Tahoma"/>
                <w:sz w:val="16"/>
                <w:szCs w:val="16"/>
              </w:rPr>
            </w:pPr>
          </w:p>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 xml:space="preserve">Կանաչի </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sidRPr="001D0CA2">
              <w:rPr>
                <w:rFonts w:ascii="Sylfaen" w:hAnsi="Sylfaen"/>
                <w:sz w:val="16"/>
                <w:szCs w:val="16"/>
              </w:rPr>
              <w:t>Կանաչի տարբեր տեսակի, անվտանգությունը` ըստ N 2-III-4,9-01-2003 (ՌԴ Սան Պին 2,3,2-1078-01) սանիտարահամաճարակային կանոնների և նորմերի և ՙՍննդամթերքի անվտանգության մասին՚ ՀՀ օրենքի 9-րդ հոդվածի Մատակարարումը ամեն օր:</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կապ</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250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17500</w:t>
            </w:r>
          </w:p>
        </w:tc>
        <w:tc>
          <w:tcPr>
            <w:tcW w:w="99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70</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5B6676">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70</w:t>
            </w:r>
          </w:p>
        </w:tc>
        <w:tc>
          <w:tcPr>
            <w:tcW w:w="1979"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964E9A">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gridAfter w:val="1"/>
          <w:wAfter w:w="55" w:type="dxa"/>
          <w:trHeight w:val="20"/>
        </w:trPr>
        <w:tc>
          <w:tcPr>
            <w:tcW w:w="755" w:type="dxa"/>
            <w:gridSpan w:val="4"/>
            <w:tcBorders>
              <w:top w:val="single" w:sz="4" w:space="0" w:color="auto"/>
              <w:left w:val="single" w:sz="4" w:space="0" w:color="auto"/>
              <w:bottom w:val="single" w:sz="4" w:space="0" w:color="auto"/>
              <w:right w:val="single" w:sz="4" w:space="0" w:color="auto"/>
            </w:tcBorders>
          </w:tcPr>
          <w:p w:rsidR="007E517F" w:rsidRPr="001D0CA2" w:rsidRDefault="00FF6181" w:rsidP="007E517F">
            <w:pPr>
              <w:rPr>
                <w:rFonts w:ascii="Sylfaen" w:hAnsi="Sylfaen"/>
                <w:sz w:val="16"/>
                <w:szCs w:val="16"/>
              </w:rPr>
            </w:pPr>
            <w:r>
              <w:rPr>
                <w:rFonts w:ascii="Sylfaen" w:hAnsi="Sylfaen"/>
                <w:sz w:val="16"/>
                <w:szCs w:val="16"/>
              </w:rPr>
              <w:t>24</w:t>
            </w:r>
          </w:p>
        </w:tc>
        <w:tc>
          <w:tcPr>
            <w:tcW w:w="1082" w:type="dxa"/>
            <w:gridSpan w:val="2"/>
            <w:tcBorders>
              <w:top w:val="single" w:sz="4" w:space="0" w:color="auto"/>
              <w:left w:val="single" w:sz="4" w:space="0" w:color="auto"/>
              <w:bottom w:val="single" w:sz="4" w:space="0" w:color="auto"/>
              <w:right w:val="single" w:sz="4" w:space="0" w:color="auto"/>
            </w:tcBorders>
          </w:tcPr>
          <w:p w:rsidR="007E517F" w:rsidRPr="005E7A9D" w:rsidRDefault="007E517F" w:rsidP="007E517F">
            <w:pPr>
              <w:rPr>
                <w:rFonts w:ascii="Sylfaen" w:hAnsi="Sylfaen"/>
                <w:b/>
                <w:sz w:val="16"/>
                <w:szCs w:val="16"/>
              </w:rPr>
            </w:pPr>
            <w:r>
              <w:rPr>
                <w:rFonts w:ascii="Sylfaen" w:hAnsi="Sylfaen"/>
                <w:b/>
                <w:sz w:val="16"/>
                <w:szCs w:val="16"/>
              </w:rPr>
              <w:t>15331100</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r>
              <w:rPr>
                <w:rFonts w:ascii="Sylfaen" w:eastAsia="Tahoma" w:hAnsi="Sylfaen" w:cs="Tahoma"/>
                <w:sz w:val="16"/>
                <w:szCs w:val="16"/>
              </w:rPr>
              <w:t>Տոմատի մածուկ</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sidRPr="001D0CA2">
              <w:rPr>
                <w:rFonts w:ascii="Sylfaen" w:hAnsi="Sylfaen"/>
                <w:sz w:val="16"/>
                <w:szCs w:val="16"/>
              </w:rPr>
              <w:t>Բարձր կամ առաջին տեսակների, ապակե  տարաներով, փաթեթավորումը` մինչև 10 դմ3 տարողությամբ: Անվտանգությունը` N 2-III-4.9-01-2010 հիգիենիկ նորմատիվների և «Սննդամթերքի անվտանգության մասին» ՀՀ օրենքի 8-րդ հոդվածի</w:t>
            </w:r>
          </w:p>
          <w:p w:rsidR="007E517F" w:rsidRPr="005E7A9D" w:rsidRDefault="007E517F" w:rsidP="007E517F">
            <w:pPr>
              <w:jc w:val="center"/>
              <w:rPr>
                <w:rFonts w:ascii="Arial Unicode" w:hAnsi="Arial Unicode"/>
                <w:color w:val="000000"/>
                <w:sz w:val="16"/>
                <w:szCs w:val="16"/>
                <w:shd w:val="clear" w:color="auto" w:fill="FFFFFF"/>
              </w:rPr>
            </w:pPr>
            <w:r w:rsidRPr="001D0CA2">
              <w:rPr>
                <w:rFonts w:ascii="Sylfaen" w:hAnsi="Sylfaen"/>
                <w:sz w:val="16"/>
                <w:szCs w:val="16"/>
              </w:rPr>
              <w:t>Մատակարարումը` ամսական 2 անգամ:</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1150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11500</w:t>
            </w:r>
          </w:p>
        </w:tc>
        <w:tc>
          <w:tcPr>
            <w:tcW w:w="99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10</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5B6676">
              <w:rPr>
                <w:rFonts w:ascii="Arial Unicode" w:hAnsi="Arial Unicode"/>
                <w:sz w:val="16"/>
                <w:szCs w:val="16"/>
              </w:rPr>
              <w:t>գ.Գոռավան Գևորգ մարզպետունի 7</w:t>
            </w:r>
          </w:p>
        </w:tc>
        <w:tc>
          <w:tcPr>
            <w:tcW w:w="1083"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10</w:t>
            </w:r>
          </w:p>
        </w:tc>
        <w:tc>
          <w:tcPr>
            <w:tcW w:w="1979"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 xml:space="preserve">--15.12.2022 </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964E9A">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lastRenderedPageBreak/>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1D0CA2" w:rsidTr="00FF6181">
        <w:trPr>
          <w:trHeight w:val="20"/>
        </w:trPr>
        <w:tc>
          <w:tcPr>
            <w:tcW w:w="703" w:type="dxa"/>
            <w:gridSpan w:val="3"/>
            <w:tcBorders>
              <w:top w:val="single" w:sz="4" w:space="0" w:color="auto"/>
              <w:left w:val="single" w:sz="4" w:space="0" w:color="auto"/>
              <w:bottom w:val="single" w:sz="4" w:space="0" w:color="auto"/>
              <w:right w:val="single" w:sz="4" w:space="0" w:color="auto"/>
            </w:tcBorders>
          </w:tcPr>
          <w:p w:rsidR="007E517F" w:rsidRDefault="007E517F" w:rsidP="007E517F">
            <w:pPr>
              <w:rPr>
                <w:rFonts w:ascii="Sylfaen" w:hAnsi="Sylfaen"/>
                <w:sz w:val="16"/>
                <w:szCs w:val="16"/>
                <w:lang w:val="hy-AM"/>
              </w:rPr>
            </w:pPr>
          </w:p>
          <w:p w:rsidR="007E517F" w:rsidRDefault="007E517F" w:rsidP="007E517F">
            <w:pPr>
              <w:rPr>
                <w:rFonts w:ascii="Sylfaen" w:hAnsi="Sylfaen"/>
                <w:sz w:val="16"/>
                <w:szCs w:val="16"/>
                <w:lang w:val="hy-AM"/>
              </w:rPr>
            </w:pPr>
          </w:p>
          <w:p w:rsidR="007E517F" w:rsidRPr="001D0CA2" w:rsidRDefault="00FF6181" w:rsidP="007E517F">
            <w:pPr>
              <w:rPr>
                <w:rFonts w:ascii="Sylfaen" w:hAnsi="Sylfaen"/>
                <w:sz w:val="16"/>
                <w:szCs w:val="16"/>
              </w:rPr>
            </w:pPr>
            <w:r>
              <w:rPr>
                <w:rFonts w:ascii="Sylfaen" w:hAnsi="Sylfaen"/>
                <w:sz w:val="16"/>
                <w:szCs w:val="16"/>
              </w:rPr>
              <w:t>25</w:t>
            </w:r>
          </w:p>
        </w:tc>
        <w:tc>
          <w:tcPr>
            <w:tcW w:w="1134"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b/>
                <w:sz w:val="16"/>
                <w:szCs w:val="16"/>
              </w:rPr>
            </w:pPr>
          </w:p>
          <w:p w:rsidR="007E517F" w:rsidRPr="001D0CA2" w:rsidRDefault="007E517F" w:rsidP="007E517F">
            <w:pPr>
              <w:rPr>
                <w:rFonts w:ascii="Sylfaen" w:hAnsi="Sylfaen"/>
                <w:b/>
                <w:sz w:val="16"/>
                <w:szCs w:val="16"/>
              </w:rPr>
            </w:pPr>
          </w:p>
          <w:p w:rsidR="007E517F" w:rsidRPr="001D0CA2" w:rsidRDefault="007E517F" w:rsidP="007E517F">
            <w:pPr>
              <w:rPr>
                <w:rFonts w:ascii="Sylfaen" w:hAnsi="Sylfaen"/>
                <w:b/>
                <w:sz w:val="16"/>
                <w:szCs w:val="16"/>
              </w:rPr>
            </w:pPr>
          </w:p>
          <w:p w:rsidR="007E517F" w:rsidRPr="001D0CA2" w:rsidRDefault="007E517F" w:rsidP="007E517F">
            <w:pPr>
              <w:rPr>
                <w:rFonts w:ascii="Sylfaen" w:hAnsi="Sylfaen"/>
                <w:b/>
                <w:sz w:val="16"/>
                <w:szCs w:val="16"/>
              </w:rPr>
            </w:pPr>
            <w:r w:rsidRPr="001D0CA2">
              <w:rPr>
                <w:rFonts w:ascii="Sylfaen" w:hAnsi="Sylfaen"/>
                <w:b/>
                <w:sz w:val="16"/>
                <w:szCs w:val="16"/>
              </w:rPr>
              <w:t>15332290</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eastAsia="Tahoma" w:hAnsi="Sylfaen" w:cs="Tahoma"/>
                <w:sz w:val="16"/>
                <w:szCs w:val="16"/>
              </w:rPr>
            </w:pPr>
          </w:p>
          <w:p w:rsidR="007E517F" w:rsidRPr="001D0CA2" w:rsidRDefault="007E517F" w:rsidP="007E517F">
            <w:pPr>
              <w:rPr>
                <w:rFonts w:ascii="Sylfaen" w:eastAsia="Tahoma" w:hAnsi="Sylfaen" w:cs="Tahoma"/>
                <w:sz w:val="16"/>
                <w:szCs w:val="16"/>
              </w:rPr>
            </w:pPr>
          </w:p>
          <w:p w:rsidR="007E517F" w:rsidRPr="001D0CA2" w:rsidRDefault="007E517F" w:rsidP="007E517F">
            <w:pPr>
              <w:rPr>
                <w:rFonts w:ascii="Sylfaen" w:eastAsia="Tahoma" w:hAnsi="Sylfaen" w:cs="Tahoma"/>
                <w:sz w:val="16"/>
                <w:szCs w:val="16"/>
              </w:rPr>
            </w:pPr>
          </w:p>
          <w:p w:rsidR="007E517F" w:rsidRPr="001D0CA2" w:rsidRDefault="007E517F" w:rsidP="007E517F">
            <w:pPr>
              <w:rPr>
                <w:rFonts w:ascii="Sylfaen" w:eastAsia="Tahoma" w:hAnsi="Sylfaen" w:cs="Tahoma"/>
                <w:sz w:val="16"/>
                <w:szCs w:val="16"/>
              </w:rPr>
            </w:pPr>
            <w:r w:rsidRPr="001D0CA2">
              <w:rPr>
                <w:rFonts w:ascii="Sylfaen" w:eastAsia="Tahoma" w:hAnsi="Sylfaen" w:cs="Tahoma"/>
                <w:sz w:val="16"/>
                <w:szCs w:val="16"/>
              </w:rPr>
              <w:t>Ջեմեր</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8D398E" w:rsidRDefault="007E517F" w:rsidP="007E517F">
            <w:pPr>
              <w:rPr>
                <w:rFonts w:ascii="Sylfaen" w:hAnsi="Sylfaen"/>
                <w:sz w:val="20"/>
                <w:szCs w:val="20"/>
                <w:lang w:val="hy-AM"/>
              </w:rPr>
            </w:pPr>
            <w:r w:rsidRPr="008D28D6">
              <w:rPr>
                <w:rFonts w:ascii="Sylfaen" w:hAnsi="Sylfaen"/>
                <w:sz w:val="20"/>
                <w:szCs w:val="20"/>
                <w:lang w:val="hy-AM"/>
              </w:rPr>
              <w:t xml:space="preserve">Ջեմ` </w:t>
            </w:r>
            <w:r w:rsidRPr="00A03C50">
              <w:rPr>
                <w:rFonts w:ascii="Sylfaen" w:hAnsi="Sylfaen"/>
                <w:color w:val="000000" w:themeColor="text1"/>
                <w:sz w:val="20"/>
                <w:szCs w:val="20"/>
                <w:lang w:val="hy-AM"/>
              </w:rPr>
              <w:t>1-</w:t>
            </w:r>
            <w:r w:rsidRPr="008D28D6">
              <w:rPr>
                <w:rFonts w:ascii="Sylfaen" w:hAnsi="Sylfaen"/>
                <w:sz w:val="20"/>
                <w:szCs w:val="20"/>
                <w:lang w:val="hy-AM"/>
              </w:rPr>
              <w:t>ին տեսակի ՀՍՏ 48-2007</w:t>
            </w:r>
            <w:r w:rsidRPr="008D28D6">
              <w:rPr>
                <w:rStyle w:val="af5"/>
                <w:rFonts w:ascii="Sylfaen" w:hAnsi="Sylfaen"/>
                <w:sz w:val="20"/>
                <w:szCs w:val="20"/>
                <w:lang w:val="hy-AM"/>
              </w:rPr>
              <w:t>: </w:t>
            </w:r>
            <w:r w:rsidRPr="008D28D6">
              <w:rPr>
                <w:rFonts w:ascii="Sylfaen" w:hAnsi="Sylfaen"/>
                <w:sz w:val="20"/>
                <w:szCs w:val="20"/>
                <w:lang w:val="hy-AM"/>
              </w:rPr>
              <w:t>Անվտանգությունը՝ ըստ N 2-III-4.9-01-2010 հիգիենիկ նորմատիվների, իսկ մակնշումը` «Սննդամթերքի անվտանգության մասին» ՀՀ օրենքի 8-րդ հոդվածի</w:t>
            </w:r>
            <w:r>
              <w:rPr>
                <w:rFonts w:ascii="Sylfaen" w:hAnsi="Sylfaen"/>
                <w:sz w:val="20"/>
                <w:szCs w:val="20"/>
              </w:rPr>
              <w:t xml:space="preserve">  </w:t>
            </w:r>
            <w:r w:rsidRPr="00A03C50">
              <w:rPr>
                <w:rFonts w:ascii="Sylfaen" w:hAnsi="Sylfaen" w:cs="Sylfaen"/>
                <w:color w:val="000000" w:themeColor="text1"/>
                <w:sz w:val="20"/>
                <w:szCs w:val="20"/>
                <w:lang w:val="hy-AM"/>
              </w:rPr>
              <w:t>Պատրաստված</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հետևյալ</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մրգերից</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և</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հատապտուղներից</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ըստ</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պահանջի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ծիրանի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դեղձի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թզի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խնձորի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տանձի</w:t>
            </w:r>
            <w:r w:rsidRPr="00A03C50">
              <w:rPr>
                <w:rFonts w:asciiTheme="minorHAnsi" w:hAnsiTheme="minorHAnsi" w:cs="GHEA Mariam"/>
                <w:color w:val="000000" w:themeColor="text1"/>
                <w:sz w:val="20"/>
                <w:szCs w:val="20"/>
                <w:lang w:val="hy-AM"/>
              </w:rPr>
              <w:t xml:space="preserve">, </w:t>
            </w:r>
            <w:r w:rsidRPr="00A03C50">
              <w:rPr>
                <w:rFonts w:ascii="Sylfaen" w:hAnsi="Sylfaen" w:cs="Sylfaen"/>
                <w:color w:val="000000" w:themeColor="text1"/>
                <w:sz w:val="20"/>
                <w:szCs w:val="20"/>
                <w:lang w:val="hy-AM"/>
              </w:rPr>
              <w:t>դդմիկի</w:t>
            </w:r>
            <w:r w:rsidRPr="00A03C50">
              <w:rPr>
                <w:rFonts w:ascii="GHEA Grapalat" w:hAnsi="GHEA Grapalat" w:cs="GHEA Mariam"/>
                <w:color w:val="000000" w:themeColor="text1"/>
                <w:sz w:val="20"/>
                <w:szCs w:val="20"/>
                <w:lang w:val="hy-AM"/>
              </w:rPr>
              <w:t xml:space="preserve">: </w:t>
            </w:r>
            <w:r w:rsidRPr="00A03C50">
              <w:rPr>
                <w:rFonts w:ascii="Sylfaen" w:hAnsi="Sylfaen" w:cs="Sylfaen"/>
                <w:color w:val="000000" w:themeColor="text1"/>
                <w:sz w:val="20"/>
                <w:szCs w:val="20"/>
                <w:lang w:val="hy-AM"/>
              </w:rPr>
              <w:t>Տրորված</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կամ</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կտրատված</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պտուղների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թանձր</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զանգված</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որը</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չի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տարահոսում</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հորիզոնական</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մակերևույթի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վրա</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Քաղցր</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կամ</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թեթև</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թթվահամությամբ</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հաճելի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բնորոշ</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պտուղներին</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համապատասխան</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մրգի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գույնին</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որակյալ</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մանրէազերծված</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ՀՍՏ</w:t>
            </w:r>
            <w:r w:rsidRPr="00A03C50">
              <w:rPr>
                <w:rFonts w:ascii="Arial" w:hAnsi="Arial" w:cs="Arial"/>
                <w:color w:val="000000" w:themeColor="text1"/>
                <w:sz w:val="20"/>
                <w:szCs w:val="20"/>
                <w:lang w:val="hy-AM"/>
              </w:rPr>
              <w:t xml:space="preserve"> 48-2007</w:t>
            </w:r>
            <w:r w:rsidRPr="00A03C50">
              <w:rPr>
                <w:rFonts w:ascii="Tahoma" w:hAnsi="Tahoma" w:cs="Tahoma"/>
                <w:color w:val="000000" w:themeColor="text1"/>
                <w:sz w:val="20"/>
                <w:szCs w:val="20"/>
                <w:lang w:val="hy-AM"/>
              </w:rPr>
              <w:t>։</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Անվտանգությունը՝</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ըստ</w:t>
            </w:r>
            <w:r w:rsidRPr="00A03C50">
              <w:rPr>
                <w:rFonts w:ascii="Arial" w:hAnsi="Arial" w:cs="Arial"/>
                <w:color w:val="000000" w:themeColor="text1"/>
                <w:sz w:val="20"/>
                <w:szCs w:val="20"/>
                <w:lang w:val="hy-AM"/>
              </w:rPr>
              <w:t xml:space="preserve"> N 2-III-4.9-01-2010  </w:t>
            </w:r>
            <w:r w:rsidRPr="00A03C50">
              <w:rPr>
                <w:rFonts w:ascii="Sylfaen" w:hAnsi="Sylfaen" w:cs="Sylfaen"/>
                <w:color w:val="000000" w:themeColor="text1"/>
                <w:sz w:val="20"/>
                <w:szCs w:val="20"/>
                <w:lang w:val="hy-AM"/>
              </w:rPr>
              <w:t>հիգիենիկ</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նորմատիվների</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իսկ</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մակնշումը</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Պիտանելիության</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մնացորդային</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ժամկետը</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ոչ</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պակաս</w:t>
            </w:r>
            <w:r w:rsidRPr="00A03C50">
              <w:rPr>
                <w:rFonts w:ascii="Arial" w:hAnsi="Arial" w:cs="Arial"/>
                <w:color w:val="000000" w:themeColor="text1"/>
                <w:sz w:val="20"/>
                <w:szCs w:val="20"/>
                <w:lang w:val="hy-AM"/>
              </w:rPr>
              <w:t xml:space="preserve"> </w:t>
            </w:r>
            <w:r w:rsidRPr="00A03C50">
              <w:rPr>
                <w:rFonts w:ascii="Sylfaen" w:hAnsi="Sylfaen" w:cs="Sylfaen"/>
                <w:color w:val="000000" w:themeColor="text1"/>
                <w:sz w:val="20"/>
                <w:szCs w:val="20"/>
                <w:lang w:val="hy-AM"/>
              </w:rPr>
              <w:t>քան</w:t>
            </w:r>
            <w:r w:rsidRPr="00A03C50">
              <w:rPr>
                <w:rFonts w:ascii="Arial" w:hAnsi="Arial" w:cs="Arial"/>
                <w:color w:val="000000" w:themeColor="text1"/>
                <w:sz w:val="20"/>
                <w:szCs w:val="20"/>
                <w:lang w:val="hy-AM"/>
              </w:rPr>
              <w:t xml:space="preserve"> 80 %</w:t>
            </w:r>
            <w:r w:rsidRPr="00A03C50">
              <w:rPr>
                <w:rFonts w:ascii="Courier New" w:hAnsi="Courier New" w:cs="Courier New"/>
                <w:color w:val="000000" w:themeColor="text1"/>
                <w:sz w:val="20"/>
                <w:szCs w:val="20"/>
                <w:lang w:val="hy-AM"/>
              </w:rPr>
              <w:t> </w:t>
            </w:r>
            <w:r w:rsidRPr="00A03C50">
              <w:rPr>
                <w:rFonts w:ascii="GHEA Grapalat" w:hAnsi="GHEA Grapalat" w:cs="GHEA Mariam"/>
                <w:color w:val="000000" w:themeColor="text1"/>
                <w:sz w:val="20"/>
                <w:szCs w:val="20"/>
                <w:lang w:val="hy-AM"/>
              </w:rPr>
              <w:t>:</w:t>
            </w:r>
          </w:p>
          <w:p w:rsidR="007E517F" w:rsidRPr="006D7E05" w:rsidRDefault="007E517F" w:rsidP="007E517F">
            <w:pPr>
              <w:jc w:val="center"/>
              <w:rPr>
                <w:rFonts w:ascii="Sylfaen" w:hAnsi="Sylfaen"/>
                <w:sz w:val="16"/>
                <w:szCs w:val="16"/>
                <w:lang w:val="hy-AM"/>
              </w:rPr>
            </w:pPr>
          </w:p>
        </w:tc>
        <w:tc>
          <w:tcPr>
            <w:tcW w:w="859" w:type="dxa"/>
            <w:gridSpan w:val="2"/>
            <w:tcBorders>
              <w:top w:val="single" w:sz="4" w:space="0" w:color="auto"/>
              <w:left w:val="single" w:sz="4" w:space="0" w:color="auto"/>
              <w:bottom w:val="single" w:sz="4" w:space="0" w:color="auto"/>
              <w:right w:val="single" w:sz="4" w:space="0" w:color="auto"/>
            </w:tcBorders>
          </w:tcPr>
          <w:p w:rsidR="007E517F" w:rsidRPr="006D7E05" w:rsidRDefault="007E517F" w:rsidP="007E517F">
            <w:pPr>
              <w:jc w:val="center"/>
              <w:rPr>
                <w:rFonts w:ascii="Sylfaen" w:eastAsia="Tahoma" w:hAnsi="Sylfaen" w:cs="Tahoma"/>
                <w:sz w:val="16"/>
                <w:szCs w:val="16"/>
                <w:lang w:val="hy-AM"/>
              </w:rPr>
            </w:pPr>
          </w:p>
          <w:p w:rsidR="007E517F" w:rsidRPr="006D7E05" w:rsidRDefault="007E517F" w:rsidP="007E517F">
            <w:pPr>
              <w:jc w:val="center"/>
              <w:rPr>
                <w:rFonts w:ascii="Sylfaen" w:eastAsia="Tahoma" w:hAnsi="Sylfaen" w:cs="Tahoma"/>
                <w:sz w:val="16"/>
                <w:szCs w:val="16"/>
                <w:lang w:val="hy-AM"/>
              </w:rPr>
            </w:pPr>
          </w:p>
          <w:p w:rsidR="007E517F" w:rsidRPr="006D7E05" w:rsidRDefault="007E517F" w:rsidP="007E517F">
            <w:pPr>
              <w:jc w:val="center"/>
              <w:rPr>
                <w:rFonts w:ascii="Sylfaen" w:eastAsia="Tahoma" w:hAnsi="Sylfaen" w:cs="Tahoma"/>
                <w:sz w:val="16"/>
                <w:szCs w:val="16"/>
                <w:lang w:val="hy-AM"/>
              </w:rPr>
            </w:pPr>
          </w:p>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r>
              <w:rPr>
                <w:rFonts w:ascii="Sylfaen" w:hAnsi="Sylfaen"/>
                <w:sz w:val="16"/>
                <w:szCs w:val="16"/>
              </w:rPr>
              <w:t>1400</w:t>
            </w:r>
          </w:p>
        </w:tc>
        <w:tc>
          <w:tcPr>
            <w:tcW w:w="872" w:type="dxa"/>
            <w:gridSpan w:val="3"/>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r>
              <w:rPr>
                <w:rFonts w:ascii="Sylfaen" w:hAnsi="Sylfaen"/>
                <w:sz w:val="16"/>
                <w:szCs w:val="16"/>
              </w:rPr>
              <w:t>21000</w:t>
            </w:r>
          </w:p>
        </w:tc>
        <w:tc>
          <w:tcPr>
            <w:tcW w:w="995" w:type="dxa"/>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r>
              <w:rPr>
                <w:rFonts w:ascii="Sylfaen" w:hAnsi="Sylfaen"/>
                <w:sz w:val="16"/>
                <w:szCs w:val="16"/>
              </w:rPr>
              <w:t>15</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D904D1">
              <w:rPr>
                <w:rFonts w:ascii="Arial Unicode" w:hAnsi="Arial Unicode"/>
                <w:sz w:val="16"/>
                <w:szCs w:val="16"/>
              </w:rPr>
              <w:t>գ.Գոռավան Գևորգ մարզպետունի 7</w:t>
            </w:r>
          </w:p>
        </w:tc>
        <w:tc>
          <w:tcPr>
            <w:tcW w:w="991" w:type="dxa"/>
            <w:gridSpan w:val="2"/>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7E517F" w:rsidP="007E517F">
            <w:pPr>
              <w:jc w:val="center"/>
              <w:rPr>
                <w:rFonts w:ascii="Sylfaen" w:hAnsi="Sylfaen"/>
                <w:sz w:val="16"/>
                <w:szCs w:val="16"/>
              </w:rPr>
            </w:pPr>
            <w:r>
              <w:rPr>
                <w:rFonts w:ascii="Sylfaen" w:hAnsi="Sylfaen"/>
                <w:sz w:val="16"/>
                <w:szCs w:val="16"/>
              </w:rPr>
              <w:t>15</w:t>
            </w:r>
          </w:p>
        </w:tc>
        <w:tc>
          <w:tcPr>
            <w:tcW w:w="2126" w:type="dxa"/>
            <w:gridSpan w:val="6"/>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Default="007E517F" w:rsidP="007E517F">
            <w:pPr>
              <w:jc w:val="center"/>
              <w:rPr>
                <w:rFonts w:ascii="GHEA Grapalat" w:hAnsi="GHEA Grapalat"/>
                <w:b/>
                <w:sz w:val="16"/>
                <w:szCs w:val="16"/>
              </w:rPr>
            </w:pPr>
          </w:p>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1D0CA2">
              <w:rPr>
                <w:rFonts w:ascii="Arial" w:hAnsi="Arial" w:cs="Arial"/>
                <w:b/>
                <w:sz w:val="16"/>
                <w:szCs w:val="16"/>
              </w:rPr>
              <w:t xml:space="preserve"> </w:t>
            </w:r>
            <w:r w:rsidRPr="001D0CA2">
              <w:rPr>
                <w:rFonts w:ascii="Sylfaen" w:hAnsi="Sylfaen" w:cs="Sylfaen"/>
                <w:b/>
                <w:sz w:val="16"/>
                <w:szCs w:val="16"/>
              </w:rPr>
              <w:t>ուժի</w:t>
            </w:r>
            <w:r w:rsidRPr="001D0CA2">
              <w:rPr>
                <w:rFonts w:ascii="Arial" w:hAnsi="Arial" w:cs="Arial"/>
                <w:b/>
                <w:sz w:val="16"/>
                <w:szCs w:val="16"/>
              </w:rPr>
              <w:t xml:space="preserve"> </w:t>
            </w:r>
            <w:r w:rsidRPr="001D0CA2">
              <w:rPr>
                <w:rFonts w:ascii="Sylfaen" w:hAnsi="Sylfaen" w:cs="Sylfaen"/>
                <w:b/>
                <w:sz w:val="16"/>
                <w:szCs w:val="16"/>
              </w:rPr>
              <w:t>մեջ</w:t>
            </w:r>
            <w:r w:rsidRPr="001D0CA2">
              <w:rPr>
                <w:rFonts w:ascii="Arial" w:hAnsi="Arial" w:cs="Arial"/>
                <w:b/>
                <w:sz w:val="16"/>
                <w:szCs w:val="16"/>
              </w:rPr>
              <w:t xml:space="preserve"> </w:t>
            </w:r>
            <w:r w:rsidRPr="001D0CA2">
              <w:rPr>
                <w:rFonts w:ascii="Sylfaen" w:hAnsi="Sylfaen" w:cs="Sylfaen"/>
                <w:b/>
                <w:sz w:val="16"/>
                <w:szCs w:val="16"/>
              </w:rPr>
              <w:t>մտնելուց</w:t>
            </w:r>
            <w:r w:rsidRPr="001D0CA2">
              <w:rPr>
                <w:rFonts w:ascii="Arial" w:hAnsi="Arial" w:cs="Arial"/>
                <w:b/>
                <w:sz w:val="16"/>
                <w:szCs w:val="16"/>
              </w:rPr>
              <w:t xml:space="preserve"> 20 </w:t>
            </w:r>
            <w:r>
              <w:rPr>
                <w:rFonts w:ascii="Sylfaen" w:hAnsi="Sylfaen" w:cs="Sylfaen"/>
                <w:b/>
                <w:sz w:val="16"/>
                <w:szCs w:val="16"/>
              </w:rPr>
              <w:t>օրացույցային</w:t>
            </w:r>
            <w:r>
              <w:rPr>
                <w:rFonts w:ascii="Arial" w:hAnsi="Arial" w:cs="Arial"/>
                <w:b/>
                <w:sz w:val="16"/>
                <w:szCs w:val="16"/>
              </w:rPr>
              <w:t xml:space="preserve"> </w:t>
            </w:r>
            <w:r>
              <w:rPr>
                <w:rFonts w:ascii="Sylfaen" w:hAnsi="Sylfaen" w:cs="Sylfaen"/>
                <w:b/>
                <w:sz w:val="16"/>
                <w:szCs w:val="16"/>
              </w:rPr>
              <w:t>օր</w:t>
            </w:r>
            <w:r>
              <w:rPr>
                <w:rFonts w:ascii="Arial" w:hAnsi="Arial" w:cs="Arial"/>
                <w:b/>
                <w:sz w:val="16"/>
                <w:szCs w:val="16"/>
              </w:rPr>
              <w:t xml:space="preserve"> </w:t>
            </w:r>
            <w:r>
              <w:rPr>
                <w:rFonts w:ascii="Sylfaen" w:hAnsi="Sylfaen" w:cs="Sylfaen"/>
                <w:b/>
                <w:sz w:val="16"/>
                <w:szCs w:val="16"/>
              </w:rPr>
              <w:t>հետո</w:t>
            </w:r>
            <w:r>
              <w:rPr>
                <w:rFonts w:ascii="Arial" w:hAnsi="Arial" w:cs="Arial"/>
                <w:b/>
                <w:sz w:val="16"/>
                <w:szCs w:val="16"/>
              </w:rPr>
              <w:t>--15.12.2022</w:t>
            </w:r>
            <w:r>
              <w:rPr>
                <w:rFonts w:ascii="Sylfaen" w:hAnsi="Sylfaen" w:cs="Sylfaen"/>
                <w:b/>
                <w:sz w:val="16"/>
                <w:szCs w:val="16"/>
              </w:rPr>
              <w:t>թ</w:t>
            </w:r>
            <w:r>
              <w:rPr>
                <w:rFonts w:ascii="Arial" w:hAnsi="Arial" w:cs="Arial"/>
                <w:b/>
                <w:sz w:val="16"/>
                <w:szCs w:val="16"/>
              </w:rPr>
              <w:t xml:space="preserve">. </w:t>
            </w:r>
            <w:r>
              <w:rPr>
                <w:rFonts w:ascii="Sylfaen" w:hAnsi="Sylfaen" w:cs="Sylfaen"/>
                <w:b/>
                <w:sz w:val="16"/>
                <w:szCs w:val="16"/>
              </w:rPr>
              <w:t>Համաձայն</w:t>
            </w:r>
            <w:r>
              <w:rPr>
                <w:rFonts w:ascii="Arial" w:hAnsi="Arial" w:cs="Arial"/>
                <w:b/>
                <w:sz w:val="16"/>
                <w:szCs w:val="16"/>
              </w:rPr>
              <w:t xml:space="preserve"> </w:t>
            </w:r>
            <w:r>
              <w:rPr>
                <w:rFonts w:ascii="Sylfaen" w:hAnsi="Sylfaen" w:cs="Sylfaen"/>
                <w:b/>
                <w:sz w:val="16"/>
                <w:szCs w:val="16"/>
              </w:rPr>
              <w:t>գնորդի</w:t>
            </w:r>
            <w:r>
              <w:rPr>
                <w:rFonts w:ascii="Arial" w:hAnsi="Arial" w:cs="Arial"/>
                <w:b/>
                <w:sz w:val="16"/>
                <w:szCs w:val="16"/>
              </w:rPr>
              <w:t xml:space="preserve"> </w:t>
            </w:r>
            <w:r>
              <w:rPr>
                <w:rFonts w:ascii="Sylfaen" w:hAnsi="Sylfaen" w:cs="Sylfaen"/>
                <w:b/>
                <w:sz w:val="16"/>
                <w:szCs w:val="16"/>
              </w:rPr>
              <w:t>կողմից</w:t>
            </w:r>
            <w:r>
              <w:rPr>
                <w:rFonts w:ascii="Arial" w:hAnsi="Arial" w:cs="Arial"/>
                <w:b/>
                <w:sz w:val="16"/>
                <w:szCs w:val="16"/>
              </w:rPr>
              <w:t xml:space="preserve"> </w:t>
            </w:r>
            <w:r>
              <w:rPr>
                <w:rFonts w:ascii="Sylfaen" w:hAnsi="Sylfaen" w:cs="Sylfaen"/>
                <w:b/>
                <w:sz w:val="16"/>
                <w:szCs w:val="16"/>
              </w:rPr>
              <w:t>նախ</w:t>
            </w:r>
            <w:r w:rsidRPr="00D82041">
              <w:rPr>
                <w:rFonts w:ascii="Sylfaen" w:hAnsi="Sylfaen" w:cs="Sylfaen"/>
                <w:b/>
                <w:sz w:val="16"/>
                <w:szCs w:val="16"/>
              </w:rPr>
              <w:t>օ</w:t>
            </w:r>
            <w:r w:rsidRPr="001D0CA2">
              <w:rPr>
                <w:rFonts w:ascii="Sylfaen" w:hAnsi="Sylfaen" w:cs="Sylfaen"/>
                <w:b/>
                <w:sz w:val="16"/>
                <w:szCs w:val="16"/>
              </w:rPr>
              <w:t>րոք</w:t>
            </w:r>
            <w:r w:rsidRPr="001D0CA2">
              <w:rPr>
                <w:rFonts w:ascii="Arial" w:hAnsi="Arial" w:cs="Arial"/>
                <w:b/>
                <w:sz w:val="16"/>
                <w:szCs w:val="16"/>
              </w:rPr>
              <w:t xml:space="preserve"> </w:t>
            </w:r>
            <w:r w:rsidRPr="001D0CA2">
              <w:rPr>
                <w:rFonts w:ascii="Sylfaen" w:hAnsi="Sylfaen" w:cs="Sylfaen"/>
                <w:b/>
                <w:sz w:val="16"/>
                <w:szCs w:val="16"/>
              </w:rPr>
              <w:t>ներկայացված</w:t>
            </w:r>
            <w:r w:rsidRPr="001D0CA2">
              <w:rPr>
                <w:rFonts w:ascii="Arial" w:hAnsi="Arial" w:cs="Arial"/>
                <w:b/>
                <w:sz w:val="16"/>
                <w:szCs w:val="16"/>
              </w:rPr>
              <w:t xml:space="preserve"> </w:t>
            </w:r>
            <w:r w:rsidRPr="001D0CA2">
              <w:rPr>
                <w:rFonts w:ascii="Sylfaen" w:hAnsi="Sylfaen" w:cs="Sylfaen"/>
                <w:b/>
                <w:sz w:val="16"/>
                <w:szCs w:val="16"/>
              </w:rPr>
              <w:t>պատվերի</w:t>
            </w:r>
          </w:p>
        </w:tc>
      </w:tr>
      <w:tr w:rsidR="007E517F" w:rsidRPr="005E7A9D" w:rsidTr="00FF6181">
        <w:trPr>
          <w:trHeight w:val="20"/>
        </w:trPr>
        <w:tc>
          <w:tcPr>
            <w:tcW w:w="703" w:type="dxa"/>
            <w:gridSpan w:val="3"/>
            <w:tcBorders>
              <w:top w:val="single" w:sz="4" w:space="0" w:color="auto"/>
              <w:left w:val="single" w:sz="4" w:space="0" w:color="auto"/>
              <w:bottom w:val="single" w:sz="4" w:space="0" w:color="auto"/>
              <w:right w:val="single" w:sz="4" w:space="0" w:color="auto"/>
            </w:tcBorders>
          </w:tcPr>
          <w:p w:rsidR="007E517F" w:rsidRPr="001D0CA2" w:rsidRDefault="00FF6181" w:rsidP="007E517F">
            <w:pPr>
              <w:rPr>
                <w:rFonts w:ascii="Sylfaen" w:hAnsi="Sylfaen"/>
                <w:sz w:val="16"/>
                <w:szCs w:val="16"/>
              </w:rPr>
            </w:pPr>
            <w:r>
              <w:rPr>
                <w:rFonts w:ascii="Sylfaen" w:hAnsi="Sylfaen"/>
                <w:sz w:val="16"/>
                <w:szCs w:val="16"/>
              </w:rPr>
              <w:t>26</w:t>
            </w:r>
          </w:p>
        </w:tc>
        <w:tc>
          <w:tcPr>
            <w:tcW w:w="1134" w:type="dxa"/>
            <w:gridSpan w:val="3"/>
            <w:tcBorders>
              <w:top w:val="single" w:sz="4" w:space="0" w:color="auto"/>
              <w:left w:val="single" w:sz="4" w:space="0" w:color="auto"/>
              <w:bottom w:val="single" w:sz="4" w:space="0" w:color="auto"/>
              <w:right w:val="single" w:sz="4" w:space="0" w:color="auto"/>
            </w:tcBorders>
          </w:tcPr>
          <w:p w:rsidR="007E517F" w:rsidRPr="00186666" w:rsidRDefault="00C042DD" w:rsidP="007E517F">
            <w:pPr>
              <w:rPr>
                <w:rFonts w:ascii="Sylfaen" w:hAnsi="Sylfaen"/>
                <w:b/>
                <w:color w:val="000000" w:themeColor="text1"/>
                <w:sz w:val="20"/>
                <w:szCs w:val="20"/>
              </w:rPr>
            </w:pPr>
            <w:r>
              <w:rPr>
                <w:rFonts w:ascii="Sylfaen" w:hAnsi="Sylfaen"/>
                <w:b/>
                <w:color w:val="000000" w:themeColor="text1"/>
                <w:sz w:val="20"/>
                <w:szCs w:val="20"/>
              </w:rPr>
              <w:t>15320000</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186666" w:rsidRDefault="007E517F" w:rsidP="007E517F">
            <w:pPr>
              <w:rPr>
                <w:rFonts w:ascii="Sylfaen" w:eastAsia="Tahoma" w:hAnsi="Sylfaen" w:cs="Tahoma"/>
                <w:color w:val="000000" w:themeColor="text1"/>
                <w:sz w:val="20"/>
                <w:szCs w:val="20"/>
              </w:rPr>
            </w:pPr>
            <w:r w:rsidRPr="00186666">
              <w:rPr>
                <w:rFonts w:ascii="Sylfaen" w:eastAsia="Tahoma" w:hAnsi="Sylfaen" w:cs="Tahoma"/>
                <w:color w:val="000000" w:themeColor="text1"/>
                <w:sz w:val="20"/>
                <w:szCs w:val="20"/>
              </w:rPr>
              <w:t>Կոմպոտ,մրգահյութ</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86666" w:rsidRDefault="007E517F" w:rsidP="007E517F">
            <w:pPr>
              <w:rPr>
                <w:rFonts w:ascii="Sylfaen" w:hAnsi="Sylfaen"/>
                <w:color w:val="000000" w:themeColor="text1"/>
                <w:sz w:val="20"/>
                <w:szCs w:val="20"/>
              </w:rPr>
            </w:pPr>
          </w:p>
        </w:tc>
        <w:tc>
          <w:tcPr>
            <w:tcW w:w="4122" w:type="dxa"/>
            <w:gridSpan w:val="6"/>
            <w:tcBorders>
              <w:top w:val="single" w:sz="4" w:space="0" w:color="auto"/>
              <w:left w:val="single" w:sz="4" w:space="0" w:color="auto"/>
              <w:bottom w:val="single" w:sz="4" w:space="0" w:color="auto"/>
              <w:right w:val="single" w:sz="4" w:space="0" w:color="auto"/>
            </w:tcBorders>
          </w:tcPr>
          <w:p w:rsidR="007E517F" w:rsidRPr="00186666" w:rsidRDefault="007E517F" w:rsidP="007E517F">
            <w:pPr>
              <w:jc w:val="center"/>
              <w:rPr>
                <w:rFonts w:ascii="Arial Unicode" w:hAnsi="Arial Unicode"/>
                <w:color w:val="000000" w:themeColor="text1"/>
                <w:sz w:val="20"/>
                <w:szCs w:val="20"/>
                <w:lang w:val="hy-AM"/>
              </w:rPr>
            </w:pPr>
            <w:r w:rsidRPr="00186666">
              <w:rPr>
                <w:rFonts w:ascii="Arial Unicode" w:hAnsi="Arial Unicode"/>
                <w:color w:val="000000" w:themeColor="text1"/>
                <w:sz w:val="20"/>
                <w:szCs w:val="20"/>
                <w:lang w:val="hy-AM"/>
              </w:rPr>
              <w:t xml:space="preserve">Պատրաստի օգտագործման կոմպոտ </w:t>
            </w:r>
          </w:p>
          <w:p w:rsidR="007E517F" w:rsidRPr="00186666" w:rsidRDefault="007E517F" w:rsidP="007E517F">
            <w:pPr>
              <w:jc w:val="center"/>
              <w:rPr>
                <w:rFonts w:ascii="Arial Unicode" w:hAnsi="Arial Unicode"/>
                <w:color w:val="000000" w:themeColor="text1"/>
                <w:sz w:val="20"/>
                <w:szCs w:val="20"/>
                <w:lang w:val="hy-AM"/>
              </w:rPr>
            </w:pPr>
            <w:r w:rsidRPr="00186666">
              <w:rPr>
                <w:rFonts w:ascii="Arial Unicode" w:hAnsi="Arial Unicode"/>
                <w:color w:val="000000" w:themeColor="text1"/>
                <w:sz w:val="20"/>
                <w:szCs w:val="20"/>
                <w:lang w:val="hy-AM"/>
              </w:rPr>
              <w:t>Պատրաստված թարմ մրգերից և պտուղներից,  շաքարի օշարակի հավելումով կամ առանց դրա, արտաքին տեսքով պարզ` նստվածքի զանգվածային մասը 0,2% ոչ ավելի և ոչ պարզ` 0,8% ոչ պակաս, արտադրված ՀՀ տեխնիկա կան պայմանների: Անվտանգությունը և մա կնշումը` ըստ ՀՀ կառավարության 2009 թ. հունիսի 26-ի թիվ 744-Ն որոշմամբ հաստա տված “Հյութերին և հյութամթերքներին ներկա յացվող պահանջների տեխնիկական կանոնա արգի”, “Սննդամթերքի անվտանգության մասին” ՀՀ օրենքի 8-րդ հոդվածի։</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186666" w:rsidRDefault="007E517F" w:rsidP="007E517F">
            <w:pPr>
              <w:jc w:val="center"/>
              <w:rPr>
                <w:rFonts w:ascii="Sylfaen" w:eastAsia="Tahoma" w:hAnsi="Sylfaen" w:cs="Tahoma"/>
                <w:color w:val="000000" w:themeColor="text1"/>
                <w:sz w:val="20"/>
                <w:szCs w:val="20"/>
              </w:rPr>
            </w:pPr>
            <w:r w:rsidRPr="00186666">
              <w:rPr>
                <w:rFonts w:ascii="Sylfaen" w:eastAsia="Tahoma" w:hAnsi="Sylfaen" w:cs="Tahoma"/>
                <w:color w:val="000000" w:themeColor="text1"/>
                <w:sz w:val="20"/>
                <w:szCs w:val="20"/>
              </w:rPr>
              <w:t>Լիտր</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86666" w:rsidRDefault="007E517F" w:rsidP="007E517F">
            <w:pPr>
              <w:jc w:val="center"/>
              <w:rPr>
                <w:rFonts w:ascii="Sylfaen" w:hAnsi="Sylfaen"/>
                <w:color w:val="000000" w:themeColor="text1"/>
                <w:sz w:val="20"/>
                <w:szCs w:val="20"/>
              </w:rPr>
            </w:pPr>
            <w:r>
              <w:rPr>
                <w:rFonts w:ascii="Sylfaen" w:hAnsi="Sylfaen"/>
                <w:color w:val="000000" w:themeColor="text1"/>
                <w:sz w:val="20"/>
                <w:szCs w:val="20"/>
              </w:rPr>
              <w:t>55</w:t>
            </w:r>
            <w:r w:rsidRPr="00186666">
              <w:rPr>
                <w:rFonts w:ascii="Sylfaen" w:hAnsi="Sylfaen"/>
                <w:color w:val="000000" w:themeColor="text1"/>
                <w:sz w:val="20"/>
                <w:szCs w:val="20"/>
              </w:rPr>
              <w:t>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86666" w:rsidRDefault="007E517F" w:rsidP="007E517F">
            <w:pPr>
              <w:jc w:val="center"/>
              <w:rPr>
                <w:rFonts w:ascii="Sylfaen" w:hAnsi="Sylfaen"/>
                <w:color w:val="000000" w:themeColor="text1"/>
                <w:sz w:val="20"/>
                <w:szCs w:val="20"/>
              </w:rPr>
            </w:pPr>
            <w:r>
              <w:rPr>
                <w:rFonts w:ascii="Sylfaen" w:hAnsi="Sylfaen"/>
                <w:color w:val="000000" w:themeColor="text1"/>
                <w:sz w:val="20"/>
                <w:szCs w:val="20"/>
              </w:rPr>
              <w:t>825</w:t>
            </w:r>
            <w:r w:rsidRPr="00186666">
              <w:rPr>
                <w:rFonts w:ascii="Sylfaen" w:hAnsi="Sylfaen"/>
                <w:color w:val="000000" w:themeColor="text1"/>
                <w:sz w:val="20"/>
                <w:szCs w:val="20"/>
              </w:rPr>
              <w:t>00</w:t>
            </w:r>
          </w:p>
        </w:tc>
        <w:tc>
          <w:tcPr>
            <w:tcW w:w="995" w:type="dxa"/>
            <w:tcBorders>
              <w:top w:val="single" w:sz="4" w:space="0" w:color="auto"/>
              <w:left w:val="single" w:sz="4" w:space="0" w:color="auto"/>
              <w:bottom w:val="single" w:sz="4" w:space="0" w:color="auto"/>
              <w:right w:val="single" w:sz="4" w:space="0" w:color="auto"/>
            </w:tcBorders>
          </w:tcPr>
          <w:p w:rsidR="007E517F" w:rsidRPr="00186666" w:rsidRDefault="007E517F" w:rsidP="007E517F">
            <w:pPr>
              <w:jc w:val="center"/>
              <w:rPr>
                <w:rFonts w:ascii="Sylfaen" w:hAnsi="Sylfaen"/>
                <w:color w:val="000000" w:themeColor="text1"/>
                <w:sz w:val="20"/>
                <w:szCs w:val="20"/>
              </w:rPr>
            </w:pPr>
            <w:r>
              <w:rPr>
                <w:rFonts w:ascii="Sylfaen" w:hAnsi="Sylfaen"/>
                <w:color w:val="000000" w:themeColor="text1"/>
                <w:sz w:val="20"/>
                <w:szCs w:val="20"/>
              </w:rPr>
              <w:t>150</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D904D1">
              <w:rPr>
                <w:rFonts w:ascii="Arial Unicode" w:hAnsi="Arial Unicode"/>
                <w:sz w:val="16"/>
                <w:szCs w:val="16"/>
              </w:rPr>
              <w:t>գ.Գոռավան Գևորգ մարզպետունի 7</w:t>
            </w:r>
          </w:p>
        </w:tc>
        <w:tc>
          <w:tcPr>
            <w:tcW w:w="991" w:type="dxa"/>
            <w:gridSpan w:val="2"/>
            <w:tcBorders>
              <w:top w:val="single" w:sz="4" w:space="0" w:color="auto"/>
              <w:left w:val="single" w:sz="4" w:space="0" w:color="auto"/>
              <w:bottom w:val="single" w:sz="4" w:space="0" w:color="auto"/>
              <w:right w:val="single" w:sz="4" w:space="0" w:color="auto"/>
            </w:tcBorders>
          </w:tcPr>
          <w:p w:rsidR="007E517F" w:rsidRPr="00186666" w:rsidRDefault="007E517F" w:rsidP="007E517F">
            <w:pPr>
              <w:jc w:val="center"/>
              <w:rPr>
                <w:rFonts w:ascii="Sylfaen" w:hAnsi="Sylfaen"/>
                <w:color w:val="000000" w:themeColor="text1"/>
                <w:sz w:val="20"/>
                <w:szCs w:val="20"/>
              </w:rPr>
            </w:pPr>
            <w:r>
              <w:rPr>
                <w:rFonts w:ascii="Sylfaen" w:hAnsi="Sylfaen"/>
                <w:color w:val="000000" w:themeColor="text1"/>
                <w:sz w:val="20"/>
                <w:szCs w:val="20"/>
              </w:rPr>
              <w:t>150</w:t>
            </w:r>
          </w:p>
        </w:tc>
        <w:tc>
          <w:tcPr>
            <w:tcW w:w="2126" w:type="dxa"/>
            <w:gridSpan w:val="6"/>
            <w:tcBorders>
              <w:top w:val="single" w:sz="4" w:space="0" w:color="auto"/>
              <w:left w:val="single" w:sz="4" w:space="0" w:color="auto"/>
              <w:bottom w:val="single" w:sz="4" w:space="0" w:color="auto"/>
              <w:right w:val="single" w:sz="4" w:space="0" w:color="auto"/>
            </w:tcBorders>
          </w:tcPr>
          <w:p w:rsidR="007E517F" w:rsidRPr="00186666" w:rsidRDefault="007E517F" w:rsidP="007E517F">
            <w:pPr>
              <w:jc w:val="center"/>
              <w:rPr>
                <w:rFonts w:ascii="GHEA Grapalat" w:hAnsi="GHEA Grapalat"/>
                <w:b/>
                <w:color w:val="000000" w:themeColor="text1"/>
                <w:sz w:val="20"/>
                <w:szCs w:val="20"/>
              </w:rPr>
            </w:pPr>
            <w:r w:rsidRPr="00186666">
              <w:rPr>
                <w:rFonts w:ascii="Sylfaen" w:hAnsi="Sylfaen" w:cs="Sylfaen"/>
                <w:b/>
                <w:color w:val="000000" w:themeColor="text1"/>
                <w:sz w:val="20"/>
                <w:szCs w:val="20"/>
              </w:rPr>
              <w:t>Պայմանագրի</w:t>
            </w:r>
            <w:r w:rsidRPr="00186666">
              <w:rPr>
                <w:rFonts w:ascii="Arial" w:hAnsi="Arial" w:cs="Arial"/>
                <w:b/>
                <w:color w:val="000000" w:themeColor="text1"/>
                <w:sz w:val="20"/>
                <w:szCs w:val="20"/>
              </w:rPr>
              <w:t xml:space="preserve"> </w:t>
            </w:r>
            <w:r w:rsidRPr="00186666">
              <w:rPr>
                <w:rFonts w:ascii="Sylfaen" w:hAnsi="Sylfaen" w:cs="Sylfaen"/>
                <w:b/>
                <w:color w:val="000000" w:themeColor="text1"/>
                <w:sz w:val="20"/>
                <w:szCs w:val="20"/>
              </w:rPr>
              <w:t>ստորագրման</w:t>
            </w:r>
            <w:r w:rsidRPr="00186666">
              <w:rPr>
                <w:rFonts w:ascii="Arial" w:hAnsi="Arial" w:cs="Arial"/>
                <w:b/>
                <w:color w:val="000000" w:themeColor="text1"/>
                <w:sz w:val="20"/>
                <w:szCs w:val="20"/>
              </w:rPr>
              <w:t xml:space="preserve"> </w:t>
            </w:r>
            <w:r w:rsidRPr="00186666">
              <w:rPr>
                <w:rFonts w:ascii="Sylfaen" w:hAnsi="Sylfaen" w:cs="Sylfaen"/>
                <w:b/>
                <w:color w:val="000000" w:themeColor="text1"/>
                <w:sz w:val="20"/>
                <w:szCs w:val="20"/>
              </w:rPr>
              <w:t>պահից</w:t>
            </w:r>
            <w:r w:rsidRPr="00186666">
              <w:rPr>
                <w:rFonts w:ascii="Arial" w:hAnsi="Arial" w:cs="Arial"/>
                <w:b/>
                <w:color w:val="000000" w:themeColor="text1"/>
                <w:sz w:val="20"/>
                <w:szCs w:val="20"/>
              </w:rPr>
              <w:t xml:space="preserve"> </w:t>
            </w:r>
            <w:r w:rsidRPr="00186666">
              <w:rPr>
                <w:rFonts w:ascii="Sylfaen" w:hAnsi="Sylfaen" w:cs="Sylfaen"/>
                <w:b/>
                <w:color w:val="000000" w:themeColor="text1"/>
                <w:sz w:val="20"/>
                <w:szCs w:val="20"/>
              </w:rPr>
              <w:t>մինչև</w:t>
            </w:r>
            <w:r w:rsidRPr="00186666">
              <w:rPr>
                <w:rFonts w:ascii="Arial" w:hAnsi="Arial" w:cs="Arial"/>
                <w:b/>
                <w:color w:val="000000" w:themeColor="text1"/>
                <w:sz w:val="20"/>
                <w:szCs w:val="20"/>
              </w:rPr>
              <w:t xml:space="preserve"> 25,12,202</w:t>
            </w:r>
            <w:r w:rsidRPr="00186666">
              <w:rPr>
                <w:rFonts w:asciiTheme="minorHAnsi" w:hAnsiTheme="minorHAnsi"/>
                <w:b/>
                <w:color w:val="000000" w:themeColor="text1"/>
                <w:sz w:val="20"/>
                <w:szCs w:val="20"/>
                <w:lang w:val="hy-AM"/>
              </w:rPr>
              <w:t>2</w:t>
            </w:r>
            <w:r w:rsidRPr="00186666">
              <w:rPr>
                <w:rFonts w:ascii="Sylfaen" w:hAnsi="Sylfaen" w:cs="Sylfaen"/>
                <w:b/>
                <w:color w:val="000000" w:themeColor="text1"/>
                <w:sz w:val="20"/>
                <w:szCs w:val="20"/>
              </w:rPr>
              <w:t>թ</w:t>
            </w:r>
          </w:p>
        </w:tc>
      </w:tr>
      <w:tr w:rsidR="007E517F" w:rsidRPr="001D0CA2" w:rsidTr="00FF6181">
        <w:trPr>
          <w:trHeight w:val="20"/>
        </w:trPr>
        <w:tc>
          <w:tcPr>
            <w:tcW w:w="703" w:type="dxa"/>
            <w:gridSpan w:val="3"/>
            <w:tcBorders>
              <w:top w:val="single" w:sz="4" w:space="0" w:color="auto"/>
              <w:left w:val="single" w:sz="4" w:space="0" w:color="auto"/>
              <w:bottom w:val="single" w:sz="4" w:space="0" w:color="auto"/>
              <w:right w:val="single" w:sz="4" w:space="0" w:color="auto"/>
            </w:tcBorders>
          </w:tcPr>
          <w:p w:rsidR="007E517F" w:rsidRPr="001D0CA2" w:rsidRDefault="00FF6181" w:rsidP="007E517F">
            <w:pPr>
              <w:rPr>
                <w:rFonts w:ascii="Sylfaen" w:hAnsi="Sylfaen"/>
                <w:sz w:val="16"/>
                <w:szCs w:val="16"/>
              </w:rPr>
            </w:pPr>
            <w:r>
              <w:rPr>
                <w:rFonts w:ascii="Sylfaen" w:hAnsi="Sylfaen"/>
                <w:sz w:val="16"/>
                <w:szCs w:val="16"/>
              </w:rPr>
              <w:t>27</w:t>
            </w:r>
          </w:p>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b/>
                <w:sz w:val="16"/>
                <w:szCs w:val="16"/>
              </w:rPr>
            </w:pPr>
            <w:r w:rsidRPr="001D0CA2">
              <w:rPr>
                <w:rFonts w:ascii="Sylfaen" w:hAnsi="Sylfaen"/>
                <w:b/>
                <w:sz w:val="16"/>
                <w:szCs w:val="16"/>
              </w:rPr>
              <w:lastRenderedPageBreak/>
              <w:t>15112160</w:t>
            </w:r>
          </w:p>
        </w:tc>
        <w:tc>
          <w:tcPr>
            <w:tcW w:w="974" w:type="dxa"/>
            <w:gridSpan w:val="2"/>
            <w:tcBorders>
              <w:top w:val="single" w:sz="4" w:space="0" w:color="auto"/>
              <w:left w:val="single" w:sz="4" w:space="0" w:color="auto"/>
              <w:bottom w:val="single" w:sz="4" w:space="0" w:color="auto"/>
              <w:right w:val="single" w:sz="4" w:space="0" w:color="auto"/>
            </w:tcBorders>
          </w:tcPr>
          <w:p w:rsidR="007E517F" w:rsidRDefault="007E517F" w:rsidP="007E517F">
            <w:pPr>
              <w:rPr>
                <w:rFonts w:ascii="Sylfaen" w:eastAsia="Tahoma" w:hAnsi="Sylfaen" w:cs="Tahoma"/>
                <w:sz w:val="16"/>
                <w:szCs w:val="16"/>
              </w:rPr>
            </w:pPr>
            <w:r w:rsidRPr="001D0CA2">
              <w:rPr>
                <w:rFonts w:ascii="Sylfaen" w:eastAsia="Tahoma" w:hAnsi="Sylfaen" w:cs="Tahoma"/>
                <w:sz w:val="16"/>
                <w:szCs w:val="16"/>
              </w:rPr>
              <w:t xml:space="preserve">Հավի </w:t>
            </w:r>
          </w:p>
          <w:p w:rsidR="007E517F" w:rsidRPr="001D0CA2" w:rsidRDefault="007E517F" w:rsidP="007E517F">
            <w:pPr>
              <w:rPr>
                <w:rFonts w:ascii="Sylfaen" w:eastAsia="Tahoma" w:hAnsi="Sylfaen" w:cs="Tahoma"/>
                <w:sz w:val="16"/>
                <w:szCs w:val="16"/>
              </w:rPr>
            </w:pPr>
            <w:r>
              <w:rPr>
                <w:rFonts w:ascii="Sylfaen" w:eastAsia="Tahoma" w:hAnsi="Sylfaen" w:cs="Tahoma"/>
                <w:sz w:val="16"/>
                <w:szCs w:val="16"/>
              </w:rPr>
              <w:t>կրծքամիս</w:t>
            </w:r>
          </w:p>
        </w:tc>
        <w:tc>
          <w:tcPr>
            <w:tcW w:w="829"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4122" w:type="dxa"/>
            <w:gridSpan w:val="6"/>
            <w:tcBorders>
              <w:top w:val="single" w:sz="4" w:space="0" w:color="auto"/>
              <w:left w:val="single" w:sz="4" w:space="0" w:color="auto"/>
              <w:bottom w:val="single" w:sz="4" w:space="0" w:color="auto"/>
              <w:right w:val="single" w:sz="4" w:space="0" w:color="auto"/>
            </w:tcBorders>
          </w:tcPr>
          <w:p w:rsidR="007E517F" w:rsidRPr="00A628BA" w:rsidRDefault="007E517F" w:rsidP="007E517F">
            <w:pPr>
              <w:jc w:val="center"/>
              <w:rPr>
                <w:rFonts w:ascii="Arial Unicode" w:hAnsi="Arial Unicode"/>
                <w:color w:val="000000"/>
                <w:sz w:val="16"/>
                <w:szCs w:val="16"/>
                <w:shd w:val="clear" w:color="auto" w:fill="FFFFFF"/>
              </w:rPr>
            </w:pPr>
            <w:r>
              <w:rPr>
                <w:rFonts w:ascii="Arial Unicode" w:hAnsi="Arial Unicode"/>
                <w:color w:val="000000"/>
                <w:sz w:val="16"/>
                <w:szCs w:val="16"/>
                <w:shd w:val="clear" w:color="auto" w:fill="FFFFFF"/>
              </w:rPr>
              <w:t xml:space="preserve">Կրծքամիս տեղական ,մաքուր, առանց ոսկորի ,արյունազրկված, առանց կողմնակի հոտերի, փաթեթավորված պոլիէթիլենային թաղանթներով, </w:t>
            </w:r>
            <w:r>
              <w:rPr>
                <w:rFonts w:ascii="Arial Unicode" w:hAnsi="Arial Unicode"/>
                <w:color w:val="000000"/>
                <w:sz w:val="16"/>
                <w:szCs w:val="16"/>
                <w:shd w:val="clear" w:color="auto" w:fill="FFFFFF"/>
              </w:rPr>
              <w:lastRenderedPageBreak/>
              <w:t>ԳՕՍՏ 25391-8</w:t>
            </w:r>
            <w:r w:rsidRPr="001D0CA2">
              <w:rPr>
                <w:rFonts w:ascii="Arial Unicode" w:hAnsi="Arial Unicode"/>
                <w:color w:val="000000"/>
                <w:sz w:val="16"/>
                <w:szCs w:val="16"/>
                <w:shd w:val="clear" w:color="auto" w:fill="FFFFFF"/>
              </w:rPr>
              <w:t>։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r w:rsidRPr="00A628BA">
              <w:rPr>
                <w:rFonts w:ascii="Arial Unicode" w:hAnsi="Arial Unicode"/>
                <w:color w:val="000000"/>
                <w:sz w:val="16"/>
                <w:szCs w:val="16"/>
                <w:shd w:val="clear" w:color="auto" w:fill="FFFFFF"/>
              </w:rPr>
              <w:t>::</w:t>
            </w:r>
          </w:p>
        </w:tc>
        <w:tc>
          <w:tcPr>
            <w:tcW w:w="859"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lastRenderedPageBreak/>
              <w:t>կգ</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2800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196000</w:t>
            </w:r>
          </w:p>
        </w:tc>
        <w:tc>
          <w:tcPr>
            <w:tcW w:w="99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70</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9115F3">
              <w:rPr>
                <w:rFonts w:ascii="Arial Unicode" w:hAnsi="Arial Unicode"/>
                <w:sz w:val="16"/>
                <w:szCs w:val="16"/>
              </w:rPr>
              <w:t>գ.Գոռավան Գևորգ մարզպետունի 7</w:t>
            </w:r>
          </w:p>
        </w:tc>
        <w:tc>
          <w:tcPr>
            <w:tcW w:w="991"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Pr>
                <w:rFonts w:ascii="Sylfaen" w:hAnsi="Sylfaen"/>
                <w:sz w:val="16"/>
                <w:szCs w:val="16"/>
              </w:rPr>
              <w:t>70</w:t>
            </w:r>
          </w:p>
        </w:tc>
        <w:tc>
          <w:tcPr>
            <w:tcW w:w="2126" w:type="dxa"/>
            <w:gridSpan w:val="6"/>
            <w:tcBorders>
              <w:top w:val="single" w:sz="4" w:space="0" w:color="auto"/>
              <w:left w:val="single" w:sz="4" w:space="0" w:color="auto"/>
              <w:bottom w:val="single" w:sz="4" w:space="0" w:color="auto"/>
              <w:right w:val="single" w:sz="4" w:space="0" w:color="auto"/>
            </w:tcBorders>
          </w:tcPr>
          <w:p w:rsidR="007E517F" w:rsidRPr="00186666" w:rsidRDefault="007E517F" w:rsidP="007E517F">
            <w:pPr>
              <w:jc w:val="center"/>
              <w:rPr>
                <w:rFonts w:ascii="GHEA Grapalat" w:hAnsi="GHEA Grapalat"/>
                <w:b/>
                <w:color w:val="000000" w:themeColor="text1"/>
                <w:sz w:val="20"/>
                <w:szCs w:val="20"/>
              </w:rPr>
            </w:pPr>
            <w:r w:rsidRPr="00186666">
              <w:rPr>
                <w:rFonts w:ascii="Sylfaen" w:hAnsi="Sylfaen" w:cs="Sylfaen"/>
                <w:b/>
                <w:color w:val="000000" w:themeColor="text1"/>
                <w:sz w:val="20"/>
                <w:szCs w:val="20"/>
              </w:rPr>
              <w:t>Պայմանագրի</w:t>
            </w:r>
            <w:r w:rsidRPr="00186666">
              <w:rPr>
                <w:rFonts w:ascii="Arial" w:hAnsi="Arial" w:cs="Arial"/>
                <w:b/>
                <w:color w:val="000000" w:themeColor="text1"/>
                <w:sz w:val="20"/>
                <w:szCs w:val="20"/>
              </w:rPr>
              <w:t xml:space="preserve"> </w:t>
            </w:r>
            <w:r w:rsidRPr="00186666">
              <w:rPr>
                <w:rFonts w:ascii="Sylfaen" w:hAnsi="Sylfaen" w:cs="Sylfaen"/>
                <w:b/>
                <w:color w:val="000000" w:themeColor="text1"/>
                <w:sz w:val="20"/>
                <w:szCs w:val="20"/>
              </w:rPr>
              <w:t>ստորագրման</w:t>
            </w:r>
            <w:r w:rsidRPr="00186666">
              <w:rPr>
                <w:rFonts w:ascii="Arial" w:hAnsi="Arial" w:cs="Arial"/>
                <w:b/>
                <w:color w:val="000000" w:themeColor="text1"/>
                <w:sz w:val="20"/>
                <w:szCs w:val="20"/>
              </w:rPr>
              <w:t xml:space="preserve"> </w:t>
            </w:r>
            <w:r w:rsidRPr="00186666">
              <w:rPr>
                <w:rFonts w:ascii="Sylfaen" w:hAnsi="Sylfaen" w:cs="Sylfaen"/>
                <w:b/>
                <w:color w:val="000000" w:themeColor="text1"/>
                <w:sz w:val="20"/>
                <w:szCs w:val="20"/>
              </w:rPr>
              <w:lastRenderedPageBreak/>
              <w:t>պահից</w:t>
            </w:r>
            <w:r w:rsidRPr="00186666">
              <w:rPr>
                <w:rFonts w:ascii="Arial" w:hAnsi="Arial" w:cs="Arial"/>
                <w:b/>
                <w:color w:val="000000" w:themeColor="text1"/>
                <w:sz w:val="20"/>
                <w:szCs w:val="20"/>
              </w:rPr>
              <w:t xml:space="preserve"> </w:t>
            </w:r>
            <w:r w:rsidRPr="00186666">
              <w:rPr>
                <w:rFonts w:ascii="Sylfaen" w:hAnsi="Sylfaen" w:cs="Sylfaen"/>
                <w:b/>
                <w:color w:val="000000" w:themeColor="text1"/>
                <w:sz w:val="20"/>
                <w:szCs w:val="20"/>
              </w:rPr>
              <w:t>մինչև</w:t>
            </w:r>
            <w:r w:rsidRPr="00186666">
              <w:rPr>
                <w:rFonts w:ascii="Arial" w:hAnsi="Arial" w:cs="Arial"/>
                <w:b/>
                <w:color w:val="000000" w:themeColor="text1"/>
                <w:sz w:val="20"/>
                <w:szCs w:val="20"/>
              </w:rPr>
              <w:t xml:space="preserve"> 25,12,2020</w:t>
            </w:r>
            <w:r w:rsidRPr="00186666">
              <w:rPr>
                <w:rFonts w:ascii="Sylfaen" w:hAnsi="Sylfaen" w:cs="Sylfaen"/>
                <w:b/>
                <w:color w:val="000000" w:themeColor="text1"/>
                <w:sz w:val="20"/>
                <w:szCs w:val="20"/>
              </w:rPr>
              <w:t>թ</w:t>
            </w:r>
          </w:p>
        </w:tc>
      </w:tr>
      <w:tr w:rsidR="007E517F" w:rsidRPr="001D0CA2" w:rsidTr="00FF6181">
        <w:trPr>
          <w:trHeight w:val="2249"/>
        </w:trPr>
        <w:tc>
          <w:tcPr>
            <w:tcW w:w="703" w:type="dxa"/>
            <w:gridSpan w:val="3"/>
            <w:tcBorders>
              <w:top w:val="single" w:sz="4" w:space="0" w:color="auto"/>
              <w:left w:val="single" w:sz="4" w:space="0" w:color="auto"/>
              <w:bottom w:val="single" w:sz="4" w:space="0" w:color="auto"/>
              <w:right w:val="single" w:sz="4" w:space="0" w:color="auto"/>
            </w:tcBorders>
          </w:tcPr>
          <w:p w:rsidR="007E517F" w:rsidRPr="001D0CA2" w:rsidRDefault="00FF6181" w:rsidP="007E517F">
            <w:pPr>
              <w:rPr>
                <w:rFonts w:ascii="Sylfaen" w:hAnsi="Sylfaen"/>
                <w:sz w:val="16"/>
                <w:szCs w:val="16"/>
              </w:rPr>
            </w:pPr>
            <w:r>
              <w:rPr>
                <w:rFonts w:ascii="Sylfaen" w:hAnsi="Sylfaen"/>
                <w:sz w:val="16"/>
                <w:szCs w:val="16"/>
              </w:rPr>
              <w:lastRenderedPageBreak/>
              <w:t>28</w:t>
            </w:r>
          </w:p>
        </w:tc>
        <w:tc>
          <w:tcPr>
            <w:tcW w:w="1134" w:type="dxa"/>
            <w:gridSpan w:val="3"/>
            <w:tcBorders>
              <w:top w:val="single" w:sz="4" w:space="0" w:color="auto"/>
              <w:left w:val="single" w:sz="4" w:space="0" w:color="auto"/>
              <w:bottom w:val="single" w:sz="4" w:space="0" w:color="auto"/>
              <w:right w:val="single" w:sz="4" w:space="0" w:color="auto"/>
            </w:tcBorders>
          </w:tcPr>
          <w:p w:rsidR="007E517F" w:rsidRPr="00A21100" w:rsidRDefault="007E517F" w:rsidP="007E517F">
            <w:pPr>
              <w:jc w:val="both"/>
              <w:rPr>
                <w:rFonts w:ascii="Sylfaen" w:hAnsi="Sylfaen" w:cs="Sylfaen"/>
                <w:i/>
                <w:sz w:val="16"/>
                <w:szCs w:val="16"/>
                <w:lang w:val="ru-RU"/>
              </w:rPr>
            </w:pPr>
          </w:p>
          <w:p w:rsidR="007E517F" w:rsidRPr="00FF6181" w:rsidRDefault="007E517F" w:rsidP="007E517F">
            <w:pPr>
              <w:jc w:val="both"/>
              <w:rPr>
                <w:rFonts w:ascii="Sylfaen" w:hAnsi="Sylfaen" w:cs="Sylfaen"/>
                <w:b/>
                <w:i/>
                <w:sz w:val="16"/>
                <w:szCs w:val="16"/>
                <w:lang w:val="ru-RU"/>
              </w:rPr>
            </w:pPr>
          </w:p>
          <w:p w:rsidR="007E517F" w:rsidRPr="00FF6181" w:rsidRDefault="00C042DD" w:rsidP="007E517F">
            <w:pPr>
              <w:jc w:val="both"/>
              <w:rPr>
                <w:rFonts w:ascii="Sylfaen" w:hAnsi="Sylfaen" w:cs="Sylfaen"/>
                <w:b/>
                <w:i/>
                <w:sz w:val="16"/>
                <w:szCs w:val="16"/>
                <w:lang w:val="ru-RU"/>
              </w:rPr>
            </w:pPr>
            <w:r w:rsidRPr="00FF6181">
              <w:rPr>
                <w:rFonts w:ascii="Sylfaen" w:hAnsi="Sylfaen" w:cs="Sylfaen"/>
                <w:b/>
                <w:i/>
                <w:sz w:val="16"/>
                <w:szCs w:val="16"/>
              </w:rPr>
              <w:t>0</w:t>
            </w:r>
            <w:r w:rsidR="007E517F" w:rsidRPr="00FF6181">
              <w:rPr>
                <w:rFonts w:ascii="Sylfaen" w:hAnsi="Sylfaen" w:cs="Sylfaen"/>
                <w:b/>
                <w:i/>
                <w:sz w:val="16"/>
                <w:szCs w:val="16"/>
                <w:lang w:val="ru-RU"/>
              </w:rPr>
              <w:t>1331178</w:t>
            </w:r>
          </w:p>
          <w:p w:rsidR="007E517F" w:rsidRPr="00A21100" w:rsidRDefault="007E517F" w:rsidP="007E517F">
            <w:pPr>
              <w:jc w:val="both"/>
              <w:rPr>
                <w:rFonts w:ascii="Sylfaen" w:hAnsi="Sylfaen" w:cs="Sylfaen"/>
                <w:i/>
                <w:sz w:val="16"/>
                <w:szCs w:val="16"/>
                <w:lang w:val="ru-RU"/>
              </w:rPr>
            </w:pPr>
          </w:p>
        </w:tc>
        <w:tc>
          <w:tcPr>
            <w:tcW w:w="974" w:type="dxa"/>
            <w:gridSpan w:val="2"/>
            <w:tcBorders>
              <w:top w:val="single" w:sz="4" w:space="0" w:color="auto"/>
              <w:left w:val="single" w:sz="4" w:space="0" w:color="auto"/>
              <w:bottom w:val="single" w:sz="4" w:space="0" w:color="auto"/>
              <w:right w:val="single" w:sz="4" w:space="0" w:color="auto"/>
            </w:tcBorders>
          </w:tcPr>
          <w:p w:rsidR="007E517F" w:rsidRPr="00A21100" w:rsidRDefault="007E517F" w:rsidP="007E517F">
            <w:pPr>
              <w:rPr>
                <w:rFonts w:ascii="Sylfaen" w:hAnsi="Sylfaen" w:cs="Arial"/>
                <w:sz w:val="16"/>
                <w:szCs w:val="16"/>
              </w:rPr>
            </w:pPr>
            <w:r w:rsidRPr="00A21100">
              <w:rPr>
                <w:rFonts w:ascii="Sylfaen" w:hAnsi="Sylfaen"/>
                <w:sz w:val="16"/>
                <w:szCs w:val="16"/>
                <w:lang w:val="ru-RU"/>
              </w:rPr>
              <w:t>պահածոյ</w:t>
            </w:r>
            <w:r w:rsidRPr="00A21100">
              <w:rPr>
                <w:rFonts w:ascii="Sylfaen" w:hAnsi="Sylfaen" w:cs="Arial"/>
                <w:sz w:val="16"/>
                <w:szCs w:val="16"/>
              </w:rPr>
              <w:t>ացված</w:t>
            </w:r>
            <w:r w:rsidRPr="00A21100">
              <w:rPr>
                <w:rFonts w:ascii="Sylfaen" w:hAnsi="Sylfaen"/>
                <w:sz w:val="16"/>
                <w:szCs w:val="16"/>
              </w:rPr>
              <w:t>/</w:t>
            </w:r>
            <w:r w:rsidRPr="00A21100">
              <w:rPr>
                <w:rFonts w:ascii="Sylfaen" w:hAnsi="Sylfaen" w:cs="Arial"/>
                <w:sz w:val="16"/>
                <w:szCs w:val="16"/>
              </w:rPr>
              <w:t xml:space="preserve"> </w:t>
            </w:r>
          </w:p>
          <w:p w:rsidR="007E517F" w:rsidRPr="00A21100" w:rsidRDefault="007E517F" w:rsidP="007E517F">
            <w:pPr>
              <w:rPr>
                <w:rFonts w:ascii="Sylfaen" w:hAnsi="Sylfaen" w:cs="Arial"/>
                <w:sz w:val="16"/>
                <w:szCs w:val="16"/>
              </w:rPr>
            </w:pPr>
          </w:p>
          <w:p w:rsidR="007E517F" w:rsidRPr="00A21100" w:rsidRDefault="007E517F" w:rsidP="007E517F">
            <w:pPr>
              <w:rPr>
                <w:rFonts w:ascii="Sylfaen" w:hAnsi="Sylfaen" w:cs="Sylfaen"/>
                <w:i/>
                <w:sz w:val="16"/>
                <w:szCs w:val="16"/>
                <w:lang w:val="ru-RU"/>
              </w:rPr>
            </w:pPr>
            <w:r w:rsidRPr="00A21100">
              <w:rPr>
                <w:rFonts w:ascii="Sylfaen" w:hAnsi="Sylfaen" w:cs="Arial"/>
                <w:sz w:val="16"/>
                <w:szCs w:val="16"/>
              </w:rPr>
              <w:t>եգիպտացորեն</w:t>
            </w:r>
            <w:r w:rsidRPr="00A21100">
              <w:rPr>
                <w:rFonts w:ascii="Sylfaen" w:hAnsi="Sylfaen"/>
                <w:sz w:val="16"/>
                <w:szCs w:val="16"/>
              </w:rPr>
              <w:t xml:space="preserve"> </w:t>
            </w:r>
          </w:p>
        </w:tc>
        <w:tc>
          <w:tcPr>
            <w:tcW w:w="919" w:type="dxa"/>
            <w:gridSpan w:val="5"/>
            <w:tcBorders>
              <w:top w:val="single" w:sz="4" w:space="0" w:color="auto"/>
              <w:left w:val="single" w:sz="4" w:space="0" w:color="auto"/>
              <w:bottom w:val="single" w:sz="4" w:space="0" w:color="auto"/>
              <w:right w:val="single" w:sz="4" w:space="0" w:color="auto"/>
            </w:tcBorders>
          </w:tcPr>
          <w:p w:rsidR="007E517F" w:rsidRPr="00A21100" w:rsidRDefault="007E517F" w:rsidP="007E517F">
            <w:pPr>
              <w:jc w:val="both"/>
              <w:rPr>
                <w:rFonts w:ascii="Sylfaen" w:hAnsi="Sylfaen" w:cs="Sylfaen"/>
                <w:i/>
                <w:sz w:val="16"/>
                <w:szCs w:val="16"/>
                <w:lang w:val="ru-RU"/>
              </w:rPr>
            </w:pPr>
            <w:r w:rsidRPr="00A21100">
              <w:rPr>
                <w:rFonts w:ascii="Sylfaen" w:hAnsi="Sylfaen"/>
                <w:sz w:val="16"/>
                <w:szCs w:val="16"/>
              </w:rPr>
              <w:t xml:space="preserve">ՀՀ կամ </w:t>
            </w:r>
            <w:r w:rsidRPr="00A21100">
              <w:rPr>
                <w:rFonts w:ascii="Sylfaen" w:hAnsi="Sylfaen"/>
                <w:sz w:val="16"/>
                <w:szCs w:val="16"/>
                <w:lang w:val="ru-RU"/>
              </w:rPr>
              <w:t>համարժեք</w:t>
            </w:r>
          </w:p>
        </w:tc>
        <w:tc>
          <w:tcPr>
            <w:tcW w:w="3943" w:type="dxa"/>
            <w:gridSpan w:val="2"/>
            <w:tcBorders>
              <w:top w:val="single" w:sz="4" w:space="0" w:color="auto"/>
              <w:left w:val="single" w:sz="4" w:space="0" w:color="auto"/>
              <w:bottom w:val="single" w:sz="4" w:space="0" w:color="auto"/>
              <w:right w:val="single" w:sz="4" w:space="0" w:color="auto"/>
            </w:tcBorders>
          </w:tcPr>
          <w:p w:rsidR="007E517F" w:rsidRPr="009856F6" w:rsidRDefault="007E517F" w:rsidP="007E517F">
            <w:pPr>
              <w:rPr>
                <w:rFonts w:ascii="Arial AM" w:hAnsi="Arial AM"/>
                <w:i/>
                <w:sz w:val="16"/>
                <w:szCs w:val="16"/>
                <w:lang w:val="ru-RU"/>
              </w:rPr>
            </w:pPr>
            <w:r w:rsidRPr="00923C2D">
              <w:rPr>
                <w:rFonts w:ascii="Arial LatArm" w:hAnsi="Arial LatArm" w:cs="Sylfaen"/>
                <w:i/>
                <w:sz w:val="16"/>
                <w:szCs w:val="16"/>
                <w:lang w:val="ru-RU"/>
              </w:rPr>
              <w:t xml:space="preserve">ä³Ñ³ÍáÛ³óí³Í Ñ³ïÇÏ³íáñ ù³Õóñ »·Çåï³óáñ»Ý`  </w:t>
            </w:r>
            <w:r w:rsidRPr="00923C2D">
              <w:rPr>
                <w:rFonts w:ascii="Sylfaen" w:hAnsi="Sylfaen" w:cs="Arial"/>
                <w:i/>
                <w:sz w:val="16"/>
                <w:szCs w:val="16"/>
              </w:rPr>
              <w:t>որն</w:t>
            </w:r>
            <w:r w:rsidRPr="00923C2D">
              <w:rPr>
                <w:rFonts w:ascii="Arial LatArm" w:hAnsi="Arial LatArm"/>
                <w:i/>
                <w:sz w:val="16"/>
                <w:szCs w:val="16"/>
                <w:lang w:val="ru-RU"/>
              </w:rPr>
              <w:t xml:space="preserve"> </w:t>
            </w:r>
            <w:r w:rsidRPr="00923C2D">
              <w:rPr>
                <w:rFonts w:ascii="Sylfaen" w:hAnsi="Sylfaen" w:cs="Arial"/>
                <w:i/>
                <w:sz w:val="16"/>
                <w:szCs w:val="16"/>
              </w:rPr>
              <w:t>անցել</w:t>
            </w:r>
            <w:r w:rsidRPr="009856F6">
              <w:rPr>
                <w:rFonts w:ascii="Arial AM" w:hAnsi="Arial AM"/>
                <w:i/>
                <w:sz w:val="16"/>
                <w:szCs w:val="16"/>
                <w:lang w:val="ru-RU"/>
              </w:rPr>
              <w:t xml:space="preserve"> </w:t>
            </w:r>
            <w:r w:rsidRPr="009856F6">
              <w:rPr>
                <w:rFonts w:ascii="Sylfaen" w:hAnsi="Sylfaen" w:cs="Arial"/>
                <w:i/>
                <w:sz w:val="16"/>
                <w:szCs w:val="16"/>
              </w:rPr>
              <w:t>է</w:t>
            </w:r>
            <w:r w:rsidRPr="009856F6">
              <w:rPr>
                <w:rFonts w:ascii="Arial AM" w:hAnsi="Arial AM"/>
                <w:i/>
                <w:sz w:val="16"/>
                <w:szCs w:val="16"/>
                <w:lang w:val="ru-RU"/>
              </w:rPr>
              <w:t xml:space="preserve"> </w:t>
            </w:r>
            <w:r w:rsidRPr="009856F6">
              <w:rPr>
                <w:rFonts w:ascii="Sylfaen" w:hAnsi="Sylfaen" w:cs="Arial"/>
                <w:i/>
                <w:sz w:val="16"/>
                <w:szCs w:val="16"/>
              </w:rPr>
              <w:t>համապատասխան</w:t>
            </w:r>
            <w:r w:rsidRPr="009856F6">
              <w:rPr>
                <w:rFonts w:ascii="Arial AM" w:hAnsi="Arial AM"/>
                <w:i/>
                <w:sz w:val="16"/>
                <w:szCs w:val="16"/>
                <w:lang w:val="ru-RU"/>
              </w:rPr>
              <w:t xml:space="preserve"> </w:t>
            </w:r>
            <w:r w:rsidRPr="009856F6">
              <w:rPr>
                <w:rFonts w:ascii="Sylfaen" w:hAnsi="Sylfaen" w:cs="Arial"/>
                <w:i/>
                <w:sz w:val="16"/>
                <w:szCs w:val="16"/>
              </w:rPr>
              <w:t>մշակում</w:t>
            </w:r>
            <w:r w:rsidRPr="009856F6">
              <w:rPr>
                <w:rFonts w:ascii="Arial AM" w:hAnsi="Arial AM"/>
                <w:i/>
                <w:sz w:val="16"/>
                <w:szCs w:val="16"/>
                <w:lang w:val="ru-RU"/>
              </w:rPr>
              <w:t xml:space="preserve">, </w:t>
            </w:r>
            <w:r w:rsidRPr="009856F6">
              <w:rPr>
                <w:rFonts w:ascii="Sylfaen" w:hAnsi="Sylfaen" w:cs="Arial"/>
                <w:i/>
                <w:sz w:val="16"/>
                <w:szCs w:val="16"/>
              </w:rPr>
              <w:t>մետաղյա</w:t>
            </w:r>
            <w:r w:rsidRPr="009856F6">
              <w:rPr>
                <w:rFonts w:ascii="Arial AM" w:hAnsi="Arial AM"/>
                <w:i/>
                <w:sz w:val="16"/>
                <w:szCs w:val="16"/>
                <w:lang w:val="ru-RU"/>
              </w:rPr>
              <w:t xml:space="preserve"> </w:t>
            </w:r>
            <w:r w:rsidRPr="009856F6">
              <w:rPr>
                <w:rFonts w:ascii="Sylfaen" w:hAnsi="Sylfaen" w:cs="Arial"/>
                <w:i/>
                <w:sz w:val="16"/>
                <w:szCs w:val="16"/>
              </w:rPr>
              <w:t>կամ</w:t>
            </w:r>
            <w:r w:rsidRPr="009856F6">
              <w:rPr>
                <w:rFonts w:ascii="Arial AM" w:hAnsi="Arial AM"/>
                <w:i/>
                <w:sz w:val="16"/>
                <w:szCs w:val="16"/>
                <w:lang w:val="ru-RU"/>
              </w:rPr>
              <w:t xml:space="preserve"> </w:t>
            </w:r>
            <w:r w:rsidRPr="009856F6">
              <w:rPr>
                <w:rFonts w:ascii="Sylfaen" w:hAnsi="Sylfaen" w:cs="Arial"/>
                <w:i/>
                <w:sz w:val="16"/>
                <w:szCs w:val="16"/>
              </w:rPr>
              <w:t>ապակյա</w:t>
            </w:r>
            <w:r w:rsidRPr="009856F6">
              <w:rPr>
                <w:rFonts w:ascii="Arial AM" w:hAnsi="Arial AM"/>
                <w:i/>
                <w:sz w:val="16"/>
                <w:szCs w:val="16"/>
                <w:lang w:val="ru-RU"/>
              </w:rPr>
              <w:t xml:space="preserve"> </w:t>
            </w:r>
            <w:r w:rsidRPr="009856F6">
              <w:rPr>
                <w:rFonts w:ascii="Sylfaen" w:hAnsi="Sylfaen" w:cs="Arial"/>
                <w:i/>
                <w:sz w:val="16"/>
                <w:szCs w:val="16"/>
              </w:rPr>
              <w:t>տարաներով</w:t>
            </w:r>
            <w:r w:rsidRPr="009856F6">
              <w:rPr>
                <w:rFonts w:ascii="Arial AM" w:hAnsi="Arial AM"/>
                <w:i/>
                <w:sz w:val="16"/>
                <w:szCs w:val="16"/>
                <w:lang w:val="ru-RU"/>
              </w:rPr>
              <w:t xml:space="preserve">, </w:t>
            </w:r>
            <w:r w:rsidRPr="009856F6">
              <w:rPr>
                <w:rFonts w:ascii="Sylfaen" w:hAnsi="Sylfaen" w:cs="Arial"/>
                <w:i/>
                <w:sz w:val="16"/>
                <w:szCs w:val="16"/>
              </w:rPr>
              <w:t>բաղադրությունը</w:t>
            </w:r>
            <w:r w:rsidRPr="009856F6">
              <w:rPr>
                <w:rFonts w:ascii="Arial AM" w:hAnsi="Arial AM"/>
                <w:i/>
                <w:sz w:val="16"/>
                <w:szCs w:val="16"/>
                <w:lang w:val="ru-RU"/>
              </w:rPr>
              <w:t xml:space="preserve"> ` </w:t>
            </w:r>
            <w:r w:rsidRPr="009856F6">
              <w:rPr>
                <w:rFonts w:ascii="Sylfaen" w:hAnsi="Sylfaen" w:cs="Arial"/>
                <w:i/>
                <w:sz w:val="16"/>
                <w:szCs w:val="16"/>
              </w:rPr>
              <w:t>եգիպրացորեն</w:t>
            </w:r>
            <w:r w:rsidRPr="009856F6">
              <w:rPr>
                <w:rFonts w:ascii="Arial AM" w:hAnsi="Arial AM"/>
                <w:i/>
                <w:sz w:val="16"/>
                <w:szCs w:val="16"/>
                <w:lang w:val="ru-RU"/>
              </w:rPr>
              <w:t xml:space="preserve">, </w:t>
            </w:r>
            <w:r w:rsidRPr="009856F6">
              <w:rPr>
                <w:rFonts w:ascii="Sylfaen" w:hAnsi="Sylfaen" w:cs="Arial"/>
                <w:i/>
                <w:sz w:val="16"/>
                <w:szCs w:val="16"/>
              </w:rPr>
              <w:t>աղ</w:t>
            </w:r>
            <w:r w:rsidRPr="009856F6">
              <w:rPr>
                <w:rFonts w:ascii="Arial AM" w:hAnsi="Arial AM"/>
                <w:i/>
                <w:sz w:val="16"/>
                <w:szCs w:val="16"/>
                <w:lang w:val="ru-RU"/>
              </w:rPr>
              <w:t xml:space="preserve">, </w:t>
            </w:r>
            <w:r w:rsidRPr="009856F6">
              <w:rPr>
                <w:rFonts w:ascii="Sylfaen" w:hAnsi="Sylfaen" w:cs="Arial"/>
                <w:i/>
                <w:sz w:val="16"/>
                <w:szCs w:val="16"/>
              </w:rPr>
              <w:t>ջուր</w:t>
            </w:r>
            <w:r w:rsidRPr="009856F6">
              <w:rPr>
                <w:rFonts w:ascii="Arial AM" w:hAnsi="Arial AM"/>
                <w:i/>
                <w:sz w:val="16"/>
                <w:szCs w:val="16"/>
                <w:lang w:val="ru-RU"/>
              </w:rPr>
              <w:t xml:space="preserve">, </w:t>
            </w:r>
            <w:r w:rsidRPr="009856F6">
              <w:rPr>
                <w:rFonts w:ascii="Sylfaen" w:hAnsi="Sylfaen" w:cs="Arial"/>
                <w:i/>
                <w:sz w:val="16"/>
                <w:szCs w:val="16"/>
              </w:rPr>
              <w:t>պիտանելիության</w:t>
            </w:r>
            <w:r w:rsidRPr="009856F6">
              <w:rPr>
                <w:rFonts w:ascii="Arial AM" w:hAnsi="Arial AM"/>
                <w:i/>
                <w:sz w:val="16"/>
                <w:szCs w:val="16"/>
                <w:lang w:val="ru-RU"/>
              </w:rPr>
              <w:t xml:space="preserve"> </w:t>
            </w:r>
            <w:r w:rsidRPr="009856F6">
              <w:rPr>
                <w:rFonts w:ascii="Sylfaen" w:hAnsi="Sylfaen" w:cs="Arial"/>
                <w:i/>
                <w:sz w:val="16"/>
                <w:szCs w:val="16"/>
              </w:rPr>
              <w:t>մնացորդային</w:t>
            </w:r>
            <w:r w:rsidRPr="009856F6">
              <w:rPr>
                <w:rFonts w:ascii="Arial AM" w:hAnsi="Arial AM"/>
                <w:i/>
                <w:sz w:val="16"/>
                <w:szCs w:val="16"/>
                <w:lang w:val="ru-RU"/>
              </w:rPr>
              <w:t xml:space="preserve"> </w:t>
            </w:r>
            <w:r w:rsidRPr="009856F6">
              <w:rPr>
                <w:rFonts w:ascii="Sylfaen" w:hAnsi="Sylfaen" w:cs="Arial"/>
                <w:i/>
                <w:sz w:val="16"/>
                <w:szCs w:val="16"/>
              </w:rPr>
              <w:t>ժամկետը</w:t>
            </w:r>
            <w:r w:rsidRPr="009856F6">
              <w:rPr>
                <w:rFonts w:ascii="Arial AM" w:hAnsi="Arial AM"/>
                <w:i/>
                <w:sz w:val="16"/>
                <w:szCs w:val="16"/>
                <w:lang w:val="ru-RU"/>
              </w:rPr>
              <w:t xml:space="preserve"> </w:t>
            </w:r>
            <w:r w:rsidRPr="009856F6">
              <w:rPr>
                <w:rFonts w:ascii="Sylfaen" w:hAnsi="Sylfaen" w:cs="Arial"/>
                <w:i/>
                <w:sz w:val="16"/>
                <w:szCs w:val="16"/>
              </w:rPr>
              <w:t>ոչ</w:t>
            </w:r>
            <w:r w:rsidRPr="009856F6">
              <w:rPr>
                <w:rFonts w:ascii="Arial AM" w:hAnsi="Arial AM"/>
                <w:i/>
                <w:sz w:val="16"/>
                <w:szCs w:val="16"/>
                <w:lang w:val="ru-RU"/>
              </w:rPr>
              <w:t xml:space="preserve"> </w:t>
            </w:r>
            <w:r w:rsidRPr="009856F6">
              <w:rPr>
                <w:rFonts w:ascii="Sylfaen" w:hAnsi="Sylfaen" w:cs="Arial"/>
                <w:i/>
                <w:sz w:val="16"/>
                <w:szCs w:val="16"/>
              </w:rPr>
              <w:t>պակաս</w:t>
            </w:r>
            <w:r w:rsidRPr="009856F6">
              <w:rPr>
                <w:rFonts w:ascii="Arial AM" w:hAnsi="Arial AM"/>
                <w:i/>
                <w:sz w:val="16"/>
                <w:szCs w:val="16"/>
                <w:lang w:val="ru-RU"/>
              </w:rPr>
              <w:t xml:space="preserve"> 70 %: </w:t>
            </w:r>
            <w:r w:rsidRPr="009856F6">
              <w:rPr>
                <w:rFonts w:ascii="Sylfaen" w:hAnsi="Sylfaen" w:cs="Arial"/>
                <w:i/>
                <w:sz w:val="16"/>
                <w:szCs w:val="16"/>
              </w:rPr>
              <w:t>Անվտանգությունը</w:t>
            </w:r>
            <w:r w:rsidRPr="009856F6">
              <w:rPr>
                <w:rFonts w:ascii="Arial AM" w:hAnsi="Arial AM"/>
                <w:i/>
                <w:sz w:val="16"/>
                <w:szCs w:val="16"/>
                <w:lang w:val="ru-RU"/>
              </w:rPr>
              <w:t xml:space="preserve">` </w:t>
            </w:r>
            <w:r w:rsidRPr="009856F6">
              <w:rPr>
                <w:rFonts w:ascii="Sylfaen" w:hAnsi="Sylfaen" w:cs="Arial"/>
                <w:i/>
                <w:sz w:val="16"/>
                <w:szCs w:val="16"/>
              </w:rPr>
              <w:t>ըստ</w:t>
            </w:r>
            <w:r w:rsidRPr="009856F6">
              <w:rPr>
                <w:rFonts w:ascii="Arial AM" w:hAnsi="Arial AM"/>
                <w:i/>
                <w:sz w:val="16"/>
                <w:szCs w:val="16"/>
                <w:lang w:val="ru-RU"/>
              </w:rPr>
              <w:t xml:space="preserve"> 2-</w:t>
            </w:r>
            <w:r w:rsidRPr="009856F6">
              <w:rPr>
                <w:rFonts w:ascii="Arial AM" w:hAnsi="Arial AM"/>
                <w:i/>
                <w:sz w:val="16"/>
                <w:szCs w:val="16"/>
              </w:rPr>
              <w:t>III</w:t>
            </w:r>
            <w:r w:rsidRPr="009856F6">
              <w:rPr>
                <w:rFonts w:ascii="Arial AM" w:hAnsi="Arial AM"/>
                <w:i/>
                <w:sz w:val="16"/>
                <w:szCs w:val="16"/>
                <w:lang w:val="ru-RU"/>
              </w:rPr>
              <w:t xml:space="preserve">-4.9-01-2010 </w:t>
            </w:r>
            <w:r w:rsidRPr="009856F6">
              <w:rPr>
                <w:rFonts w:ascii="Sylfaen" w:hAnsi="Sylfaen" w:cs="Arial"/>
                <w:i/>
                <w:sz w:val="16"/>
                <w:szCs w:val="16"/>
              </w:rPr>
              <w:t>հիգիենիկ</w:t>
            </w:r>
            <w:r w:rsidRPr="009856F6">
              <w:rPr>
                <w:rFonts w:ascii="Arial AM" w:hAnsi="Arial AM"/>
                <w:i/>
                <w:sz w:val="16"/>
                <w:szCs w:val="16"/>
                <w:lang w:val="ru-RU"/>
              </w:rPr>
              <w:t xml:space="preserve"> </w:t>
            </w:r>
            <w:r w:rsidRPr="009856F6">
              <w:rPr>
                <w:rFonts w:ascii="Sylfaen" w:hAnsi="Sylfaen" w:cs="Arial"/>
                <w:i/>
                <w:sz w:val="16"/>
                <w:szCs w:val="16"/>
              </w:rPr>
              <w:t>նորմատիվների</w:t>
            </w:r>
            <w:r w:rsidRPr="009856F6">
              <w:rPr>
                <w:rFonts w:ascii="Arial AM" w:hAnsi="Arial AM"/>
                <w:i/>
                <w:sz w:val="16"/>
                <w:szCs w:val="16"/>
                <w:lang w:val="ru-RU"/>
              </w:rPr>
              <w:t xml:space="preserve">, </w:t>
            </w:r>
            <w:r w:rsidRPr="009856F6">
              <w:rPr>
                <w:rFonts w:ascii="Sylfaen" w:hAnsi="Sylfaen" w:cs="Arial"/>
                <w:i/>
                <w:sz w:val="16"/>
                <w:szCs w:val="16"/>
              </w:rPr>
              <w:t>իսկ</w:t>
            </w:r>
            <w:r w:rsidRPr="009856F6">
              <w:rPr>
                <w:rFonts w:ascii="Arial AM" w:hAnsi="Arial AM"/>
                <w:i/>
                <w:sz w:val="16"/>
                <w:szCs w:val="16"/>
                <w:lang w:val="ru-RU"/>
              </w:rPr>
              <w:t xml:space="preserve"> </w:t>
            </w:r>
            <w:r w:rsidRPr="009856F6">
              <w:rPr>
                <w:rFonts w:ascii="Sylfaen" w:hAnsi="Sylfaen" w:cs="Arial"/>
                <w:i/>
                <w:sz w:val="16"/>
                <w:szCs w:val="16"/>
              </w:rPr>
              <w:t>մակնշումը</w:t>
            </w:r>
            <w:r w:rsidRPr="009856F6">
              <w:rPr>
                <w:rFonts w:ascii="Arial AM" w:hAnsi="Arial AM"/>
                <w:i/>
                <w:sz w:val="16"/>
                <w:szCs w:val="16"/>
                <w:lang w:val="ru-RU"/>
              </w:rPr>
              <w:t>` «</w:t>
            </w:r>
            <w:r w:rsidRPr="009856F6">
              <w:rPr>
                <w:rFonts w:ascii="Sylfaen" w:hAnsi="Sylfaen" w:cs="Arial"/>
                <w:i/>
                <w:sz w:val="16"/>
                <w:szCs w:val="16"/>
              </w:rPr>
              <w:t>Սննդամթերքի</w:t>
            </w:r>
            <w:r w:rsidRPr="009856F6">
              <w:rPr>
                <w:rFonts w:ascii="Arial AM" w:hAnsi="Arial AM"/>
                <w:i/>
                <w:sz w:val="16"/>
                <w:szCs w:val="16"/>
                <w:lang w:val="ru-RU"/>
              </w:rPr>
              <w:t xml:space="preserve"> </w:t>
            </w:r>
            <w:r w:rsidRPr="009856F6">
              <w:rPr>
                <w:rFonts w:ascii="Sylfaen" w:hAnsi="Sylfaen" w:cs="Arial"/>
                <w:i/>
                <w:sz w:val="16"/>
                <w:szCs w:val="16"/>
              </w:rPr>
              <w:t>անվտանգության</w:t>
            </w:r>
            <w:r w:rsidRPr="009856F6">
              <w:rPr>
                <w:rFonts w:ascii="Arial AM" w:hAnsi="Arial AM"/>
                <w:i/>
                <w:sz w:val="16"/>
                <w:szCs w:val="16"/>
                <w:lang w:val="ru-RU"/>
              </w:rPr>
              <w:t xml:space="preserve"> </w:t>
            </w:r>
            <w:r w:rsidRPr="009856F6">
              <w:rPr>
                <w:rFonts w:ascii="Sylfaen" w:hAnsi="Sylfaen" w:cs="Arial"/>
                <w:i/>
                <w:sz w:val="16"/>
                <w:szCs w:val="16"/>
              </w:rPr>
              <w:t>մասին</w:t>
            </w:r>
            <w:r w:rsidRPr="009856F6">
              <w:rPr>
                <w:rFonts w:ascii="Arial AM" w:hAnsi="Arial AM"/>
                <w:i/>
                <w:sz w:val="16"/>
                <w:szCs w:val="16"/>
                <w:lang w:val="ru-RU"/>
              </w:rPr>
              <w:t xml:space="preserve">» </w:t>
            </w:r>
            <w:r w:rsidRPr="009856F6">
              <w:rPr>
                <w:rFonts w:ascii="Sylfaen" w:hAnsi="Sylfaen" w:cs="Arial"/>
                <w:i/>
                <w:sz w:val="16"/>
                <w:szCs w:val="16"/>
              </w:rPr>
              <w:t>ՀՀ</w:t>
            </w:r>
            <w:r w:rsidRPr="009856F6">
              <w:rPr>
                <w:rFonts w:ascii="Arial AM" w:hAnsi="Arial AM"/>
                <w:i/>
                <w:sz w:val="16"/>
                <w:szCs w:val="16"/>
                <w:lang w:val="ru-RU"/>
              </w:rPr>
              <w:t xml:space="preserve"> </w:t>
            </w:r>
            <w:r w:rsidRPr="009856F6">
              <w:rPr>
                <w:rFonts w:ascii="Sylfaen" w:hAnsi="Sylfaen" w:cs="Arial"/>
                <w:i/>
                <w:sz w:val="16"/>
                <w:szCs w:val="16"/>
              </w:rPr>
              <w:t>օրենքի</w:t>
            </w:r>
            <w:r w:rsidRPr="009856F6">
              <w:rPr>
                <w:rFonts w:ascii="Arial AM" w:hAnsi="Arial AM"/>
                <w:i/>
                <w:sz w:val="16"/>
                <w:szCs w:val="16"/>
                <w:lang w:val="ru-RU"/>
              </w:rPr>
              <w:t xml:space="preserve"> 8-</w:t>
            </w:r>
            <w:r w:rsidRPr="009856F6">
              <w:rPr>
                <w:rFonts w:ascii="Sylfaen" w:hAnsi="Sylfaen" w:cs="Arial"/>
                <w:i/>
                <w:sz w:val="16"/>
                <w:szCs w:val="16"/>
              </w:rPr>
              <w:t>րդ</w:t>
            </w:r>
            <w:r w:rsidRPr="009856F6">
              <w:rPr>
                <w:rFonts w:ascii="Arial AM" w:hAnsi="Arial AM"/>
                <w:i/>
                <w:sz w:val="16"/>
                <w:szCs w:val="16"/>
                <w:lang w:val="ru-RU"/>
              </w:rPr>
              <w:t xml:space="preserve"> </w:t>
            </w:r>
            <w:r w:rsidRPr="009856F6">
              <w:rPr>
                <w:rFonts w:ascii="Sylfaen" w:hAnsi="Sylfaen" w:cs="Arial"/>
                <w:i/>
                <w:sz w:val="16"/>
                <w:szCs w:val="16"/>
              </w:rPr>
              <w:t>հոդվածի</w:t>
            </w:r>
            <w:r w:rsidRPr="009856F6">
              <w:rPr>
                <w:rFonts w:ascii="Arial AM" w:hAnsi="Arial AM"/>
                <w:i/>
                <w:sz w:val="16"/>
                <w:szCs w:val="16"/>
                <w:lang w:val="ru-RU"/>
              </w:rPr>
              <w:t>:</w:t>
            </w:r>
          </w:p>
          <w:p w:rsidR="007E517F" w:rsidRPr="009856F6" w:rsidRDefault="007E517F" w:rsidP="007E517F">
            <w:pPr>
              <w:rPr>
                <w:rFonts w:ascii="Arial AM" w:hAnsi="Arial AM" w:cs="Sylfaen"/>
                <w:i/>
                <w:sz w:val="16"/>
                <w:szCs w:val="16"/>
                <w:lang w:val="ru-RU"/>
              </w:rPr>
            </w:pPr>
          </w:p>
          <w:p w:rsidR="007E517F" w:rsidRPr="00E275F8" w:rsidRDefault="007E517F" w:rsidP="007E517F">
            <w:pPr>
              <w:rPr>
                <w:rFonts w:ascii="Sylfaen" w:hAnsi="Sylfaen" w:cs="Sylfaen"/>
                <w:i/>
                <w:sz w:val="16"/>
                <w:szCs w:val="16"/>
                <w:lang w:val="ru-RU"/>
              </w:rPr>
            </w:pPr>
          </w:p>
        </w:tc>
        <w:tc>
          <w:tcPr>
            <w:tcW w:w="948" w:type="dxa"/>
            <w:gridSpan w:val="4"/>
            <w:tcBorders>
              <w:top w:val="single" w:sz="4" w:space="0" w:color="auto"/>
              <w:left w:val="single" w:sz="4" w:space="0" w:color="auto"/>
              <w:bottom w:val="single" w:sz="4" w:space="0" w:color="auto"/>
              <w:right w:val="single" w:sz="4" w:space="0" w:color="auto"/>
            </w:tcBorders>
          </w:tcPr>
          <w:p w:rsidR="007E517F" w:rsidRPr="00E61ACA" w:rsidRDefault="007E517F" w:rsidP="007E517F">
            <w:pPr>
              <w:jc w:val="both"/>
              <w:rPr>
                <w:rFonts w:ascii="Sylfaen" w:hAnsi="Sylfaen" w:cs="Sylfaen"/>
                <w:i/>
                <w:sz w:val="16"/>
                <w:szCs w:val="16"/>
              </w:rPr>
            </w:pPr>
            <w:r>
              <w:rPr>
                <w:rFonts w:ascii="Sylfaen" w:hAnsi="Sylfaen" w:cs="Sylfaen"/>
                <w:i/>
                <w:sz w:val="16"/>
                <w:szCs w:val="16"/>
              </w:rPr>
              <w:t>տարա</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E61ACA" w:rsidRDefault="007E517F" w:rsidP="007E517F">
            <w:pPr>
              <w:jc w:val="both"/>
              <w:rPr>
                <w:rFonts w:ascii="Sylfaen" w:hAnsi="Sylfaen" w:cs="Sylfaen"/>
                <w:i/>
                <w:sz w:val="16"/>
                <w:szCs w:val="16"/>
              </w:rPr>
            </w:pPr>
            <w:r>
              <w:rPr>
                <w:rFonts w:ascii="Sylfaen" w:hAnsi="Sylfaen" w:cs="Sylfaen"/>
                <w:i/>
                <w:sz w:val="16"/>
                <w:szCs w:val="16"/>
              </w:rPr>
              <w:t>650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E61ACA" w:rsidRDefault="007E517F" w:rsidP="007E517F">
            <w:pPr>
              <w:jc w:val="both"/>
              <w:rPr>
                <w:rFonts w:ascii="Sylfaen" w:hAnsi="Sylfaen" w:cs="Sylfaen"/>
                <w:i/>
                <w:sz w:val="16"/>
                <w:szCs w:val="16"/>
              </w:rPr>
            </w:pPr>
            <w:r>
              <w:rPr>
                <w:rFonts w:ascii="Sylfaen" w:hAnsi="Sylfaen" w:cs="Sylfaen"/>
                <w:i/>
                <w:sz w:val="16"/>
                <w:szCs w:val="16"/>
              </w:rPr>
              <w:t>26000</w:t>
            </w:r>
          </w:p>
        </w:tc>
        <w:tc>
          <w:tcPr>
            <w:tcW w:w="995" w:type="dxa"/>
            <w:tcBorders>
              <w:top w:val="single" w:sz="4" w:space="0" w:color="auto"/>
              <w:left w:val="single" w:sz="4" w:space="0" w:color="auto"/>
              <w:bottom w:val="single" w:sz="4" w:space="0" w:color="auto"/>
              <w:right w:val="single" w:sz="4" w:space="0" w:color="auto"/>
            </w:tcBorders>
          </w:tcPr>
          <w:p w:rsidR="007E517F" w:rsidRPr="00E61ACA" w:rsidRDefault="007E517F" w:rsidP="007E517F">
            <w:pPr>
              <w:jc w:val="both"/>
              <w:rPr>
                <w:rFonts w:ascii="Sylfaen" w:hAnsi="Sylfaen" w:cs="Sylfaen"/>
                <w:i/>
                <w:sz w:val="16"/>
                <w:szCs w:val="16"/>
              </w:rPr>
            </w:pPr>
            <w:r>
              <w:rPr>
                <w:rFonts w:ascii="Sylfaen" w:hAnsi="Sylfaen" w:cs="Sylfaen"/>
                <w:i/>
                <w:sz w:val="16"/>
                <w:szCs w:val="16"/>
              </w:rPr>
              <w:t>40</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r w:rsidRPr="002010EA">
              <w:rPr>
                <w:rFonts w:ascii="Arial Unicode" w:hAnsi="Arial Unicode"/>
                <w:sz w:val="16"/>
                <w:szCs w:val="16"/>
              </w:rPr>
              <w:t>գ.Գոռավան Գևորգ մարզպետունի 7</w:t>
            </w:r>
          </w:p>
        </w:tc>
        <w:tc>
          <w:tcPr>
            <w:tcW w:w="1105" w:type="dxa"/>
            <w:gridSpan w:val="4"/>
            <w:tcBorders>
              <w:top w:val="single" w:sz="4" w:space="0" w:color="auto"/>
              <w:left w:val="single" w:sz="4" w:space="0" w:color="auto"/>
              <w:bottom w:val="single" w:sz="4" w:space="0" w:color="auto"/>
              <w:right w:val="single" w:sz="4" w:space="0" w:color="auto"/>
            </w:tcBorders>
          </w:tcPr>
          <w:p w:rsidR="007E517F" w:rsidRPr="00E61ACA" w:rsidRDefault="007E517F" w:rsidP="007E517F">
            <w:pPr>
              <w:jc w:val="both"/>
              <w:rPr>
                <w:rFonts w:ascii="Sylfaen" w:hAnsi="Sylfaen" w:cs="Sylfaen"/>
                <w:i/>
                <w:sz w:val="16"/>
                <w:szCs w:val="16"/>
              </w:rPr>
            </w:pPr>
            <w:r>
              <w:rPr>
                <w:rFonts w:ascii="Sylfaen" w:hAnsi="Sylfaen" w:cs="Sylfaen"/>
                <w:i/>
                <w:sz w:val="16"/>
                <w:szCs w:val="16"/>
              </w:rPr>
              <w:t>40</w:t>
            </w:r>
          </w:p>
        </w:tc>
        <w:tc>
          <w:tcPr>
            <w:tcW w:w="2012" w:type="dxa"/>
            <w:gridSpan w:val="4"/>
            <w:tcBorders>
              <w:top w:val="single" w:sz="4" w:space="0" w:color="auto"/>
              <w:left w:val="single" w:sz="4" w:space="0" w:color="auto"/>
              <w:bottom w:val="single" w:sz="4" w:space="0" w:color="auto"/>
              <w:right w:val="single" w:sz="4" w:space="0" w:color="auto"/>
            </w:tcBorders>
          </w:tcPr>
          <w:p w:rsidR="007E517F" w:rsidRPr="00C40AB6" w:rsidRDefault="007E517F" w:rsidP="007E517F">
            <w:pPr>
              <w:pStyle w:val="a3"/>
              <w:spacing w:line="240" w:lineRule="auto"/>
              <w:ind w:firstLine="0"/>
              <w:rPr>
                <w:rFonts w:ascii="Sylfaen" w:hAnsi="Sylfaen" w:cs="Sylfaen"/>
                <w:i w:val="0"/>
                <w:sz w:val="16"/>
                <w:szCs w:val="16"/>
                <w:lang w:val="en-US"/>
              </w:rPr>
            </w:pPr>
          </w:p>
          <w:p w:rsidR="007E517F" w:rsidRPr="00C40AB6" w:rsidRDefault="007E517F" w:rsidP="007E517F">
            <w:pPr>
              <w:jc w:val="both"/>
              <w:rPr>
                <w:rFonts w:ascii="Sylfaen" w:hAnsi="Sylfaen" w:cs="Sylfaen"/>
                <w:i/>
                <w:sz w:val="16"/>
                <w:szCs w:val="16"/>
              </w:rPr>
            </w:pPr>
            <w:r w:rsidRPr="001D0CA2">
              <w:rPr>
                <w:rFonts w:ascii="Sylfaen" w:hAnsi="Sylfaen" w:cs="Sylfaen"/>
                <w:b/>
                <w:sz w:val="16"/>
                <w:szCs w:val="16"/>
              </w:rPr>
              <w:t>Պայմանագիրը</w:t>
            </w:r>
            <w:r w:rsidRPr="00C40AB6">
              <w:rPr>
                <w:rFonts w:ascii="GHEA Grapalat" w:hAnsi="GHEA Grapalat"/>
                <w:b/>
                <w:sz w:val="16"/>
                <w:szCs w:val="16"/>
              </w:rPr>
              <w:t xml:space="preserve"> </w:t>
            </w:r>
            <w:r w:rsidRPr="001D0CA2">
              <w:rPr>
                <w:rFonts w:ascii="Sylfaen" w:hAnsi="Sylfaen" w:cs="Sylfaen"/>
                <w:b/>
                <w:sz w:val="16"/>
                <w:szCs w:val="16"/>
              </w:rPr>
              <w:t>ուժի</w:t>
            </w:r>
            <w:r w:rsidRPr="00C40AB6">
              <w:rPr>
                <w:rFonts w:ascii="GHEA Grapalat" w:hAnsi="GHEA Grapalat"/>
                <w:b/>
                <w:sz w:val="16"/>
                <w:szCs w:val="16"/>
              </w:rPr>
              <w:t xml:space="preserve"> </w:t>
            </w:r>
            <w:r w:rsidRPr="001D0CA2">
              <w:rPr>
                <w:rFonts w:ascii="Sylfaen" w:hAnsi="Sylfaen" w:cs="Sylfaen"/>
                <w:b/>
                <w:sz w:val="16"/>
                <w:szCs w:val="16"/>
              </w:rPr>
              <w:t>մեջ</w:t>
            </w:r>
            <w:r w:rsidRPr="00C40AB6">
              <w:rPr>
                <w:rFonts w:ascii="GHEA Grapalat" w:hAnsi="GHEA Grapalat"/>
                <w:b/>
                <w:sz w:val="16"/>
                <w:szCs w:val="16"/>
              </w:rPr>
              <w:t xml:space="preserve"> </w:t>
            </w:r>
            <w:r w:rsidRPr="001D0CA2">
              <w:rPr>
                <w:rFonts w:ascii="Sylfaen" w:hAnsi="Sylfaen" w:cs="Sylfaen"/>
                <w:b/>
                <w:sz w:val="16"/>
                <w:szCs w:val="16"/>
              </w:rPr>
              <w:t>մտնելուց</w:t>
            </w:r>
            <w:r w:rsidRPr="00C40AB6">
              <w:rPr>
                <w:rFonts w:ascii="GHEA Grapalat" w:hAnsi="GHEA Grapalat"/>
                <w:b/>
                <w:sz w:val="16"/>
                <w:szCs w:val="16"/>
              </w:rPr>
              <w:t xml:space="preserve"> 20 </w:t>
            </w:r>
            <w:r>
              <w:rPr>
                <w:rFonts w:ascii="Sylfaen" w:hAnsi="Sylfaen" w:cs="Sylfaen"/>
                <w:b/>
                <w:sz w:val="16"/>
                <w:szCs w:val="16"/>
              </w:rPr>
              <w:t>օրացույցային</w:t>
            </w:r>
            <w:r w:rsidRPr="00C40AB6">
              <w:rPr>
                <w:rFonts w:ascii="GHEA Grapalat" w:hAnsi="GHEA Grapalat"/>
                <w:b/>
                <w:sz w:val="16"/>
                <w:szCs w:val="16"/>
              </w:rPr>
              <w:t xml:space="preserve"> </w:t>
            </w:r>
            <w:r>
              <w:rPr>
                <w:rFonts w:ascii="Sylfaen" w:hAnsi="Sylfaen" w:cs="Sylfaen"/>
                <w:b/>
                <w:sz w:val="16"/>
                <w:szCs w:val="16"/>
              </w:rPr>
              <w:t>օր</w:t>
            </w:r>
            <w:r w:rsidRPr="00C40AB6">
              <w:rPr>
                <w:rFonts w:ascii="GHEA Grapalat" w:hAnsi="GHEA Grapalat"/>
                <w:b/>
                <w:sz w:val="16"/>
                <w:szCs w:val="16"/>
              </w:rPr>
              <w:t xml:space="preserve"> </w:t>
            </w:r>
            <w:r>
              <w:rPr>
                <w:rFonts w:ascii="Sylfaen" w:hAnsi="Sylfaen" w:cs="Sylfaen"/>
                <w:b/>
                <w:sz w:val="16"/>
                <w:szCs w:val="16"/>
              </w:rPr>
              <w:t>հետո</w:t>
            </w:r>
            <w:r w:rsidRPr="00C40AB6">
              <w:rPr>
                <w:rFonts w:ascii="GHEA Grapalat" w:hAnsi="GHEA Grapalat"/>
                <w:b/>
                <w:sz w:val="16"/>
                <w:szCs w:val="16"/>
              </w:rPr>
              <w:t xml:space="preserve">--15.12.2022 </w:t>
            </w:r>
            <w:r>
              <w:rPr>
                <w:rFonts w:ascii="Sylfaen" w:hAnsi="Sylfaen" w:cs="Sylfaen"/>
                <w:b/>
                <w:sz w:val="16"/>
                <w:szCs w:val="16"/>
              </w:rPr>
              <w:t>թ</w:t>
            </w:r>
            <w:r w:rsidRPr="00C40AB6">
              <w:rPr>
                <w:rFonts w:ascii="GHEA Grapalat" w:hAnsi="GHEA Grapalat"/>
                <w:b/>
                <w:sz w:val="16"/>
                <w:szCs w:val="16"/>
              </w:rPr>
              <w:t xml:space="preserve">. </w:t>
            </w:r>
            <w:r>
              <w:rPr>
                <w:rFonts w:ascii="Sylfaen" w:hAnsi="Sylfaen" w:cs="Sylfaen"/>
                <w:b/>
                <w:sz w:val="16"/>
                <w:szCs w:val="16"/>
              </w:rPr>
              <w:t>Համաձայն</w:t>
            </w:r>
            <w:r w:rsidRPr="00C40AB6">
              <w:rPr>
                <w:rFonts w:ascii="GHEA Grapalat" w:hAnsi="GHEA Grapalat"/>
                <w:b/>
                <w:sz w:val="16"/>
                <w:szCs w:val="16"/>
              </w:rPr>
              <w:t xml:space="preserve"> </w:t>
            </w:r>
            <w:r>
              <w:rPr>
                <w:rFonts w:ascii="Sylfaen" w:hAnsi="Sylfaen" w:cs="Sylfaen"/>
                <w:b/>
                <w:sz w:val="16"/>
                <w:szCs w:val="16"/>
              </w:rPr>
              <w:t>գնորդի</w:t>
            </w:r>
            <w:r w:rsidRPr="00C40AB6">
              <w:rPr>
                <w:rFonts w:ascii="GHEA Grapalat" w:hAnsi="GHEA Grapalat"/>
                <w:b/>
                <w:sz w:val="16"/>
                <w:szCs w:val="16"/>
              </w:rPr>
              <w:t xml:space="preserve"> </w:t>
            </w:r>
            <w:r>
              <w:rPr>
                <w:rFonts w:ascii="Sylfaen" w:hAnsi="Sylfaen" w:cs="Sylfaen"/>
                <w:b/>
                <w:sz w:val="16"/>
                <w:szCs w:val="16"/>
              </w:rPr>
              <w:t>կողմից</w:t>
            </w:r>
            <w:r w:rsidRPr="00C40AB6">
              <w:rPr>
                <w:rFonts w:ascii="GHEA Grapalat" w:hAnsi="GHEA Grapalat"/>
                <w:b/>
                <w:sz w:val="16"/>
                <w:szCs w:val="16"/>
              </w:rPr>
              <w:t xml:space="preserve"> </w:t>
            </w:r>
            <w:r>
              <w:rPr>
                <w:rFonts w:ascii="Sylfaen" w:hAnsi="Sylfaen" w:cs="Sylfaen"/>
                <w:b/>
                <w:sz w:val="16"/>
                <w:szCs w:val="16"/>
              </w:rPr>
              <w:t>նախ</w:t>
            </w:r>
            <w:r w:rsidRPr="009856F6">
              <w:rPr>
                <w:rFonts w:ascii="Sylfaen" w:hAnsi="Sylfaen" w:cs="Sylfaen"/>
                <w:b/>
                <w:sz w:val="16"/>
                <w:szCs w:val="16"/>
              </w:rPr>
              <w:t>օ</w:t>
            </w:r>
            <w:r w:rsidRPr="001D0CA2">
              <w:rPr>
                <w:rFonts w:ascii="Sylfaen" w:hAnsi="Sylfaen" w:cs="Sylfaen"/>
                <w:b/>
                <w:sz w:val="16"/>
                <w:szCs w:val="16"/>
              </w:rPr>
              <w:t>րոք</w:t>
            </w:r>
            <w:r w:rsidRPr="00C40AB6">
              <w:rPr>
                <w:rFonts w:ascii="GHEA Grapalat" w:hAnsi="GHEA Grapalat"/>
                <w:b/>
                <w:sz w:val="16"/>
                <w:szCs w:val="16"/>
              </w:rPr>
              <w:t xml:space="preserve"> </w:t>
            </w:r>
            <w:r w:rsidRPr="001D0CA2">
              <w:rPr>
                <w:rFonts w:ascii="Sylfaen" w:hAnsi="Sylfaen" w:cs="Sylfaen"/>
                <w:b/>
                <w:sz w:val="16"/>
                <w:szCs w:val="16"/>
              </w:rPr>
              <w:t>ներկայացված</w:t>
            </w:r>
            <w:r w:rsidRPr="00C40AB6">
              <w:rPr>
                <w:rFonts w:ascii="GHEA Grapalat" w:hAnsi="GHEA Grapalat"/>
                <w:b/>
                <w:sz w:val="16"/>
                <w:szCs w:val="16"/>
              </w:rPr>
              <w:t xml:space="preserve"> </w:t>
            </w:r>
            <w:r w:rsidRPr="001D0CA2">
              <w:rPr>
                <w:rFonts w:ascii="Sylfaen" w:hAnsi="Sylfaen" w:cs="Sylfaen"/>
                <w:b/>
                <w:sz w:val="16"/>
                <w:szCs w:val="16"/>
              </w:rPr>
              <w:t>պատվերի</w:t>
            </w:r>
          </w:p>
        </w:tc>
      </w:tr>
      <w:tr w:rsidR="007E517F" w:rsidRPr="001D0CA2" w:rsidTr="00FF6181">
        <w:trPr>
          <w:trHeight w:val="2249"/>
        </w:trPr>
        <w:tc>
          <w:tcPr>
            <w:tcW w:w="703"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p>
          <w:p w:rsidR="007E517F" w:rsidRPr="001D0CA2" w:rsidRDefault="007E517F" w:rsidP="007E517F">
            <w:pPr>
              <w:rPr>
                <w:rFonts w:ascii="Sylfaen" w:hAnsi="Sylfaen"/>
                <w:sz w:val="16"/>
                <w:szCs w:val="16"/>
              </w:rPr>
            </w:pPr>
          </w:p>
          <w:p w:rsidR="007E517F" w:rsidRPr="001D0CA2" w:rsidRDefault="00FF6181" w:rsidP="007E517F">
            <w:pPr>
              <w:rPr>
                <w:rFonts w:ascii="Sylfaen" w:hAnsi="Sylfaen"/>
                <w:sz w:val="16"/>
                <w:szCs w:val="16"/>
              </w:rPr>
            </w:pPr>
            <w:r>
              <w:rPr>
                <w:rFonts w:ascii="Sylfaen" w:hAnsi="Sylfaen"/>
                <w:sz w:val="16"/>
                <w:szCs w:val="16"/>
              </w:rPr>
              <w:t>29</w:t>
            </w:r>
          </w:p>
        </w:tc>
        <w:tc>
          <w:tcPr>
            <w:tcW w:w="1134" w:type="dxa"/>
            <w:gridSpan w:val="3"/>
            <w:tcBorders>
              <w:top w:val="single" w:sz="4" w:space="0" w:color="auto"/>
              <w:left w:val="single" w:sz="4" w:space="0" w:color="auto"/>
              <w:bottom w:val="single" w:sz="4" w:space="0" w:color="auto"/>
              <w:right w:val="single" w:sz="4" w:space="0" w:color="auto"/>
            </w:tcBorders>
          </w:tcPr>
          <w:p w:rsidR="007E517F" w:rsidRPr="009856F6" w:rsidRDefault="007E517F" w:rsidP="007E517F">
            <w:pPr>
              <w:rPr>
                <w:rFonts w:ascii="Sylfaen" w:hAnsi="Sylfaen"/>
                <w:b/>
                <w:sz w:val="16"/>
                <w:szCs w:val="16"/>
              </w:rPr>
            </w:pPr>
            <w:r>
              <w:rPr>
                <w:rFonts w:ascii="Sylfaen" w:hAnsi="Sylfaen"/>
                <w:b/>
                <w:sz w:val="16"/>
                <w:szCs w:val="16"/>
              </w:rPr>
              <w:t>15871257</w:t>
            </w:r>
          </w:p>
        </w:tc>
        <w:tc>
          <w:tcPr>
            <w:tcW w:w="974" w:type="dxa"/>
            <w:gridSpan w:val="2"/>
            <w:tcBorders>
              <w:top w:val="single" w:sz="4" w:space="0" w:color="auto"/>
              <w:left w:val="single" w:sz="4" w:space="0" w:color="auto"/>
              <w:bottom w:val="single" w:sz="4" w:space="0" w:color="auto"/>
              <w:right w:val="single" w:sz="4" w:space="0" w:color="auto"/>
            </w:tcBorders>
          </w:tcPr>
          <w:p w:rsidR="007E517F" w:rsidRPr="009856F6" w:rsidRDefault="007E517F" w:rsidP="007E517F">
            <w:pPr>
              <w:rPr>
                <w:rFonts w:ascii="Sylfaen" w:eastAsia="Tahoma" w:hAnsi="Sylfaen" w:cs="Tahoma"/>
                <w:sz w:val="16"/>
                <w:szCs w:val="16"/>
              </w:rPr>
            </w:pPr>
            <w:r>
              <w:rPr>
                <w:rFonts w:ascii="Sylfaen" w:eastAsia="Tahoma" w:hAnsi="Sylfaen" w:cs="Tahoma"/>
                <w:sz w:val="16"/>
                <w:szCs w:val="16"/>
              </w:rPr>
              <w:t>Համեմունքներ</w:t>
            </w:r>
          </w:p>
        </w:tc>
        <w:tc>
          <w:tcPr>
            <w:tcW w:w="919" w:type="dxa"/>
            <w:gridSpan w:val="5"/>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A21100">
              <w:rPr>
                <w:rFonts w:ascii="Sylfaen" w:hAnsi="Sylfaen"/>
                <w:sz w:val="16"/>
                <w:szCs w:val="16"/>
              </w:rPr>
              <w:t xml:space="preserve">ՀՀ կամ </w:t>
            </w:r>
            <w:r w:rsidRPr="00A21100">
              <w:rPr>
                <w:rFonts w:ascii="Sylfaen" w:hAnsi="Sylfaen"/>
                <w:sz w:val="16"/>
                <w:szCs w:val="16"/>
                <w:lang w:val="ru-RU"/>
              </w:rPr>
              <w:t>համարժեք</w:t>
            </w:r>
          </w:p>
        </w:tc>
        <w:tc>
          <w:tcPr>
            <w:tcW w:w="3943" w:type="dxa"/>
            <w:gridSpan w:val="2"/>
            <w:tcBorders>
              <w:top w:val="single" w:sz="4" w:space="0" w:color="auto"/>
              <w:left w:val="single" w:sz="4" w:space="0" w:color="auto"/>
              <w:bottom w:val="single" w:sz="4" w:space="0" w:color="auto"/>
              <w:right w:val="single" w:sz="4" w:space="0" w:color="auto"/>
            </w:tcBorders>
          </w:tcPr>
          <w:p w:rsidR="007E517F" w:rsidRPr="009856F6" w:rsidRDefault="007E517F" w:rsidP="007E517F">
            <w:pPr>
              <w:jc w:val="center"/>
              <w:rPr>
                <w:rFonts w:ascii="Sylfaen" w:hAnsi="Sylfaen" w:cs="Sylfaen"/>
                <w:sz w:val="16"/>
                <w:szCs w:val="16"/>
              </w:rPr>
            </w:pPr>
            <w:r>
              <w:rPr>
                <w:rFonts w:ascii="Arial LatArm" w:hAnsi="Arial LatArm" w:cs="Arial LatArm"/>
                <w:sz w:val="16"/>
                <w:szCs w:val="16"/>
              </w:rPr>
              <w:t>î³ñµ»ñ ï»ë³ÏÇ ¨ ã³÷ë»ñÇ:</w:t>
            </w:r>
            <w:r>
              <w:rPr>
                <w:rFonts w:ascii="Arial LatArm" w:hAnsi="Arial LatArm"/>
                <w:sz w:val="16"/>
                <w:szCs w:val="16"/>
              </w:rPr>
              <w:t xml:space="preserve">  ÐÐ ·áñÍáÕ ÝáñÙ»ñÇÝ ¨ ëï³Ý¹³ñïÝ»ñÇÝ Ñ³Ù³å³ï³ëË³Ý:  </w:t>
            </w:r>
          </w:p>
        </w:tc>
        <w:tc>
          <w:tcPr>
            <w:tcW w:w="948"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r>
              <w:rPr>
                <w:rFonts w:ascii="Sylfaen" w:eastAsia="Tahoma" w:hAnsi="Sylfaen" w:cs="Tahoma"/>
                <w:sz w:val="16"/>
                <w:szCs w:val="16"/>
              </w:rPr>
              <w:t>Տուփ</w:t>
            </w:r>
          </w:p>
        </w:tc>
        <w:tc>
          <w:tcPr>
            <w:tcW w:w="852" w:type="dxa"/>
            <w:gridSpan w:val="2"/>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100</w:t>
            </w:r>
          </w:p>
        </w:tc>
        <w:tc>
          <w:tcPr>
            <w:tcW w:w="87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5500</w:t>
            </w:r>
          </w:p>
        </w:tc>
        <w:tc>
          <w:tcPr>
            <w:tcW w:w="995" w:type="dxa"/>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55</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Arial Unicode" w:hAnsi="Arial Unicode"/>
                <w:sz w:val="20"/>
              </w:rPr>
            </w:pPr>
            <w:r>
              <w:rPr>
                <w:rFonts w:ascii="Arial Unicode" w:hAnsi="Arial Unicode"/>
                <w:sz w:val="16"/>
                <w:szCs w:val="16"/>
              </w:rPr>
              <w:t>գ.Գոռավան Գևորգ մարզպետունի 7</w:t>
            </w:r>
          </w:p>
          <w:p w:rsidR="007E517F" w:rsidRPr="009856F6" w:rsidRDefault="007E517F" w:rsidP="007E517F">
            <w:pPr>
              <w:rPr>
                <w:rFonts w:ascii="Sylfaen" w:hAnsi="Sylfaen"/>
                <w:sz w:val="16"/>
                <w:szCs w:val="16"/>
              </w:rPr>
            </w:pPr>
          </w:p>
        </w:tc>
        <w:tc>
          <w:tcPr>
            <w:tcW w:w="1105"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hAnsi="Sylfaen"/>
                <w:sz w:val="16"/>
                <w:szCs w:val="16"/>
              </w:rPr>
            </w:pPr>
            <w:r>
              <w:rPr>
                <w:rFonts w:ascii="Sylfaen" w:hAnsi="Sylfaen"/>
                <w:sz w:val="16"/>
                <w:szCs w:val="16"/>
              </w:rPr>
              <w:t>55</w:t>
            </w:r>
          </w:p>
        </w:tc>
        <w:tc>
          <w:tcPr>
            <w:tcW w:w="2012"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r w:rsidRPr="001D0CA2">
              <w:rPr>
                <w:rFonts w:ascii="Sylfaen" w:hAnsi="Sylfaen" w:cs="Sylfaen"/>
                <w:b/>
                <w:sz w:val="16"/>
                <w:szCs w:val="16"/>
              </w:rPr>
              <w:t>Պայմանագիրը</w:t>
            </w:r>
            <w:r w:rsidRPr="00C40AB6">
              <w:rPr>
                <w:rFonts w:ascii="GHEA Grapalat" w:hAnsi="GHEA Grapalat"/>
                <w:b/>
                <w:sz w:val="16"/>
                <w:szCs w:val="16"/>
              </w:rPr>
              <w:t xml:space="preserve"> </w:t>
            </w:r>
            <w:r w:rsidRPr="001D0CA2">
              <w:rPr>
                <w:rFonts w:ascii="Sylfaen" w:hAnsi="Sylfaen" w:cs="Sylfaen"/>
                <w:b/>
                <w:sz w:val="16"/>
                <w:szCs w:val="16"/>
              </w:rPr>
              <w:t>ուժի</w:t>
            </w:r>
            <w:r w:rsidRPr="00C40AB6">
              <w:rPr>
                <w:rFonts w:ascii="GHEA Grapalat" w:hAnsi="GHEA Grapalat"/>
                <w:b/>
                <w:sz w:val="16"/>
                <w:szCs w:val="16"/>
              </w:rPr>
              <w:t xml:space="preserve"> </w:t>
            </w:r>
            <w:r w:rsidRPr="001D0CA2">
              <w:rPr>
                <w:rFonts w:ascii="Sylfaen" w:hAnsi="Sylfaen" w:cs="Sylfaen"/>
                <w:b/>
                <w:sz w:val="16"/>
                <w:szCs w:val="16"/>
              </w:rPr>
              <w:t>մեջ</w:t>
            </w:r>
            <w:r w:rsidRPr="00C40AB6">
              <w:rPr>
                <w:rFonts w:ascii="GHEA Grapalat" w:hAnsi="GHEA Grapalat"/>
                <w:b/>
                <w:sz w:val="16"/>
                <w:szCs w:val="16"/>
              </w:rPr>
              <w:t xml:space="preserve"> </w:t>
            </w:r>
            <w:r w:rsidRPr="001D0CA2">
              <w:rPr>
                <w:rFonts w:ascii="Sylfaen" w:hAnsi="Sylfaen" w:cs="Sylfaen"/>
                <w:b/>
                <w:sz w:val="16"/>
                <w:szCs w:val="16"/>
              </w:rPr>
              <w:t>մտնելուց</w:t>
            </w:r>
            <w:r w:rsidRPr="00C40AB6">
              <w:rPr>
                <w:rFonts w:ascii="GHEA Grapalat" w:hAnsi="GHEA Grapalat"/>
                <w:b/>
                <w:sz w:val="16"/>
                <w:szCs w:val="16"/>
              </w:rPr>
              <w:t xml:space="preserve"> 20 </w:t>
            </w:r>
            <w:r>
              <w:rPr>
                <w:rFonts w:ascii="Sylfaen" w:hAnsi="Sylfaen" w:cs="Sylfaen"/>
                <w:b/>
                <w:sz w:val="16"/>
                <w:szCs w:val="16"/>
              </w:rPr>
              <w:t>օրացույցային</w:t>
            </w:r>
            <w:r w:rsidRPr="00C40AB6">
              <w:rPr>
                <w:rFonts w:ascii="GHEA Grapalat" w:hAnsi="GHEA Grapalat"/>
                <w:b/>
                <w:sz w:val="16"/>
                <w:szCs w:val="16"/>
              </w:rPr>
              <w:t xml:space="preserve"> </w:t>
            </w:r>
            <w:r>
              <w:rPr>
                <w:rFonts w:ascii="Sylfaen" w:hAnsi="Sylfaen" w:cs="Sylfaen"/>
                <w:b/>
                <w:sz w:val="16"/>
                <w:szCs w:val="16"/>
              </w:rPr>
              <w:t>օր</w:t>
            </w:r>
            <w:r w:rsidRPr="00C40AB6">
              <w:rPr>
                <w:rFonts w:ascii="GHEA Grapalat" w:hAnsi="GHEA Grapalat"/>
                <w:b/>
                <w:sz w:val="16"/>
                <w:szCs w:val="16"/>
              </w:rPr>
              <w:t xml:space="preserve"> </w:t>
            </w:r>
            <w:r>
              <w:rPr>
                <w:rFonts w:ascii="Sylfaen" w:hAnsi="Sylfaen" w:cs="Sylfaen"/>
                <w:b/>
                <w:sz w:val="16"/>
                <w:szCs w:val="16"/>
              </w:rPr>
              <w:t>հետո</w:t>
            </w:r>
            <w:r w:rsidRPr="00C40AB6">
              <w:rPr>
                <w:rFonts w:ascii="GHEA Grapalat" w:hAnsi="GHEA Grapalat"/>
                <w:b/>
                <w:sz w:val="16"/>
                <w:szCs w:val="16"/>
              </w:rPr>
              <w:t xml:space="preserve">--15.12.2022 </w:t>
            </w:r>
            <w:r>
              <w:rPr>
                <w:rFonts w:ascii="Sylfaen" w:hAnsi="Sylfaen" w:cs="Sylfaen"/>
                <w:b/>
                <w:sz w:val="16"/>
                <w:szCs w:val="16"/>
              </w:rPr>
              <w:t>թ</w:t>
            </w:r>
            <w:r w:rsidRPr="00C40AB6">
              <w:rPr>
                <w:rFonts w:ascii="GHEA Grapalat" w:hAnsi="GHEA Grapalat"/>
                <w:b/>
                <w:sz w:val="16"/>
                <w:szCs w:val="16"/>
              </w:rPr>
              <w:t xml:space="preserve">. </w:t>
            </w:r>
            <w:r>
              <w:rPr>
                <w:rFonts w:ascii="Sylfaen" w:hAnsi="Sylfaen" w:cs="Sylfaen"/>
                <w:b/>
                <w:sz w:val="16"/>
                <w:szCs w:val="16"/>
              </w:rPr>
              <w:t>Համաձայն</w:t>
            </w:r>
            <w:r w:rsidRPr="00C40AB6">
              <w:rPr>
                <w:rFonts w:ascii="GHEA Grapalat" w:hAnsi="GHEA Grapalat"/>
                <w:b/>
                <w:sz w:val="16"/>
                <w:szCs w:val="16"/>
              </w:rPr>
              <w:t xml:space="preserve"> </w:t>
            </w:r>
            <w:r>
              <w:rPr>
                <w:rFonts w:ascii="Sylfaen" w:hAnsi="Sylfaen" w:cs="Sylfaen"/>
                <w:b/>
                <w:sz w:val="16"/>
                <w:szCs w:val="16"/>
              </w:rPr>
              <w:t>գնորդի</w:t>
            </w:r>
            <w:r w:rsidRPr="00C40AB6">
              <w:rPr>
                <w:rFonts w:ascii="GHEA Grapalat" w:hAnsi="GHEA Grapalat"/>
                <w:b/>
                <w:sz w:val="16"/>
                <w:szCs w:val="16"/>
              </w:rPr>
              <w:t xml:space="preserve"> </w:t>
            </w:r>
            <w:r>
              <w:rPr>
                <w:rFonts w:ascii="Sylfaen" w:hAnsi="Sylfaen" w:cs="Sylfaen"/>
                <w:b/>
                <w:sz w:val="16"/>
                <w:szCs w:val="16"/>
              </w:rPr>
              <w:t>կողմից</w:t>
            </w:r>
            <w:r w:rsidRPr="00C40AB6">
              <w:rPr>
                <w:rFonts w:ascii="GHEA Grapalat" w:hAnsi="GHEA Grapalat"/>
                <w:b/>
                <w:sz w:val="16"/>
                <w:szCs w:val="16"/>
              </w:rPr>
              <w:t xml:space="preserve"> </w:t>
            </w:r>
            <w:r>
              <w:rPr>
                <w:rFonts w:ascii="Sylfaen" w:hAnsi="Sylfaen" w:cs="Sylfaen"/>
                <w:b/>
                <w:sz w:val="16"/>
                <w:szCs w:val="16"/>
              </w:rPr>
              <w:t>նախ</w:t>
            </w:r>
            <w:r w:rsidRPr="009856F6">
              <w:rPr>
                <w:rFonts w:ascii="Sylfaen" w:hAnsi="Sylfaen" w:cs="Sylfaen"/>
                <w:b/>
                <w:sz w:val="16"/>
                <w:szCs w:val="16"/>
              </w:rPr>
              <w:t>օ</w:t>
            </w:r>
            <w:r w:rsidRPr="001D0CA2">
              <w:rPr>
                <w:rFonts w:ascii="Sylfaen" w:hAnsi="Sylfaen" w:cs="Sylfaen"/>
                <w:b/>
                <w:sz w:val="16"/>
                <w:szCs w:val="16"/>
              </w:rPr>
              <w:t>րոք</w:t>
            </w:r>
            <w:r w:rsidRPr="00C40AB6">
              <w:rPr>
                <w:rFonts w:ascii="GHEA Grapalat" w:hAnsi="GHEA Grapalat"/>
                <w:b/>
                <w:sz w:val="16"/>
                <w:szCs w:val="16"/>
              </w:rPr>
              <w:t xml:space="preserve"> </w:t>
            </w:r>
            <w:r w:rsidRPr="001D0CA2">
              <w:rPr>
                <w:rFonts w:ascii="Sylfaen" w:hAnsi="Sylfaen" w:cs="Sylfaen"/>
                <w:b/>
                <w:sz w:val="16"/>
                <w:szCs w:val="16"/>
              </w:rPr>
              <w:t>ներկայացված</w:t>
            </w:r>
            <w:r w:rsidRPr="00C40AB6">
              <w:rPr>
                <w:rFonts w:ascii="GHEA Grapalat" w:hAnsi="GHEA Grapalat"/>
                <w:b/>
                <w:sz w:val="16"/>
                <w:szCs w:val="16"/>
              </w:rPr>
              <w:t xml:space="preserve"> </w:t>
            </w:r>
            <w:r w:rsidRPr="001D0CA2">
              <w:rPr>
                <w:rFonts w:ascii="Sylfaen" w:hAnsi="Sylfaen" w:cs="Sylfaen"/>
                <w:b/>
                <w:sz w:val="16"/>
                <w:szCs w:val="16"/>
              </w:rPr>
              <w:t>պատվերի</w:t>
            </w:r>
          </w:p>
        </w:tc>
      </w:tr>
      <w:tr w:rsidR="007E517F" w:rsidRPr="00186666" w:rsidTr="00FF6181">
        <w:trPr>
          <w:trHeight w:val="2249"/>
        </w:trPr>
        <w:tc>
          <w:tcPr>
            <w:tcW w:w="703" w:type="dxa"/>
            <w:gridSpan w:val="3"/>
            <w:tcBorders>
              <w:top w:val="single" w:sz="4" w:space="0" w:color="auto"/>
              <w:left w:val="single" w:sz="4" w:space="0" w:color="auto"/>
              <w:bottom w:val="single" w:sz="4" w:space="0" w:color="auto"/>
              <w:right w:val="single" w:sz="4" w:space="0" w:color="auto"/>
            </w:tcBorders>
          </w:tcPr>
          <w:p w:rsidR="007E517F" w:rsidRPr="00186666" w:rsidRDefault="00FF6181" w:rsidP="00A342A7">
            <w:pPr>
              <w:pStyle w:val="23"/>
              <w:ind w:firstLine="0"/>
              <w:rPr>
                <w:rFonts w:ascii="Sylfaen" w:hAnsi="Sylfaen"/>
                <w:color w:val="000000" w:themeColor="text1"/>
                <w:lang w:val="ru-RU"/>
              </w:rPr>
            </w:pPr>
            <w:r>
              <w:rPr>
                <w:rFonts w:ascii="Sylfaen" w:hAnsi="Sylfaen"/>
                <w:color w:val="000000" w:themeColor="text1"/>
                <w:lang w:val="en-US"/>
              </w:rPr>
              <w:t>30</w:t>
            </w:r>
          </w:p>
        </w:tc>
        <w:tc>
          <w:tcPr>
            <w:tcW w:w="1147" w:type="dxa"/>
            <w:gridSpan w:val="4"/>
            <w:tcBorders>
              <w:top w:val="single" w:sz="4" w:space="0" w:color="auto"/>
              <w:left w:val="single" w:sz="4" w:space="0" w:color="auto"/>
              <w:bottom w:val="single" w:sz="4" w:space="0" w:color="auto"/>
              <w:right w:val="single" w:sz="4" w:space="0" w:color="auto"/>
            </w:tcBorders>
          </w:tcPr>
          <w:p w:rsidR="007E517F" w:rsidRPr="009856F6" w:rsidRDefault="00FF6181" w:rsidP="007E517F">
            <w:pPr>
              <w:rPr>
                <w:rFonts w:ascii="Sylfaen" w:hAnsi="Sylfaen"/>
                <w:b/>
                <w:sz w:val="16"/>
                <w:szCs w:val="16"/>
              </w:rPr>
            </w:pPr>
            <w:r>
              <w:rPr>
                <w:rFonts w:ascii="Sylfaen" w:hAnsi="Sylfaen"/>
                <w:b/>
                <w:sz w:val="16"/>
                <w:szCs w:val="16"/>
              </w:rPr>
              <w:t>03222121</w:t>
            </w:r>
          </w:p>
        </w:tc>
        <w:tc>
          <w:tcPr>
            <w:tcW w:w="990" w:type="dxa"/>
            <w:gridSpan w:val="3"/>
            <w:tcBorders>
              <w:top w:val="single" w:sz="4" w:space="0" w:color="auto"/>
              <w:left w:val="single" w:sz="4" w:space="0" w:color="auto"/>
              <w:bottom w:val="single" w:sz="4" w:space="0" w:color="auto"/>
              <w:right w:val="single" w:sz="4" w:space="0" w:color="auto"/>
            </w:tcBorders>
          </w:tcPr>
          <w:p w:rsidR="007E517F" w:rsidRPr="009856F6" w:rsidRDefault="00FF6181" w:rsidP="007E517F">
            <w:pPr>
              <w:rPr>
                <w:rFonts w:ascii="Sylfaen" w:eastAsia="Tahoma" w:hAnsi="Sylfaen" w:cs="Tahoma"/>
                <w:sz w:val="16"/>
                <w:szCs w:val="16"/>
              </w:rPr>
            </w:pPr>
            <w:r>
              <w:rPr>
                <w:rFonts w:ascii="Sylfaen" w:eastAsia="Tahoma" w:hAnsi="Sylfaen" w:cs="Tahoma"/>
                <w:sz w:val="16"/>
                <w:szCs w:val="16"/>
              </w:rPr>
              <w:t>Մանդարին</w:t>
            </w:r>
          </w:p>
        </w:tc>
        <w:tc>
          <w:tcPr>
            <w:tcW w:w="900"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rPr>
                <w:rFonts w:ascii="Sylfaen" w:hAnsi="Sylfaen"/>
                <w:sz w:val="16"/>
                <w:szCs w:val="16"/>
              </w:rPr>
            </w:pPr>
            <w:r w:rsidRPr="001D0CA2">
              <w:rPr>
                <w:rFonts w:ascii="Sylfaen" w:hAnsi="Sylfaen"/>
                <w:sz w:val="16"/>
                <w:szCs w:val="16"/>
              </w:rPr>
              <w:t>ՀՀ կամ համարժեք</w:t>
            </w:r>
          </w:p>
        </w:tc>
        <w:tc>
          <w:tcPr>
            <w:tcW w:w="3954" w:type="dxa"/>
            <w:gridSpan w:val="2"/>
            <w:tcBorders>
              <w:top w:val="single" w:sz="4" w:space="0" w:color="auto"/>
              <w:left w:val="single" w:sz="4" w:space="0" w:color="auto"/>
              <w:bottom w:val="single" w:sz="4" w:space="0" w:color="auto"/>
              <w:right w:val="single" w:sz="4" w:space="0" w:color="auto"/>
            </w:tcBorders>
          </w:tcPr>
          <w:p w:rsidR="007E517F" w:rsidRPr="009856F6" w:rsidRDefault="00FF6181" w:rsidP="007E517F">
            <w:pPr>
              <w:jc w:val="center"/>
              <w:rPr>
                <w:rFonts w:ascii="Sylfaen" w:hAnsi="Sylfaen" w:cs="Sylfaen"/>
                <w:sz w:val="16"/>
                <w:szCs w:val="16"/>
              </w:rPr>
            </w:pPr>
            <w:r w:rsidRPr="00186666">
              <w:rPr>
                <w:rFonts w:ascii="Arial Unicode" w:hAnsi="Arial Unicode"/>
                <w:color w:val="000000" w:themeColor="text1"/>
                <w:sz w:val="20"/>
                <w:szCs w:val="20"/>
                <w:lang w:val="hy-AM"/>
              </w:rPr>
              <w:t>Մանդարին թարմ, I պտղաբանական խմբի, դեղին կեղևով և պտղամսով, անվտանգությունը, փաթեթավորումը և մակնշումը` ըստ ՀՀ կառ. 2006թ. դեկտեմբերի 21-ի N 1913-Ն որոշմամբ հաստատված “Թարմ պտուղ-բանջարեղենի տեխ.  կանոնակարգի”և “Սննդամթերքի անվտանգության մասին” ՀՀ օրենքի  8-րդ հոդվածիՄանդարին թարմ, I պտղաբանական խմբի, դեղին կեղևով և պտղամսով, անվտանգությունը, փաթեթավորումը և մակնշումը` ըստ ՀՀ կառ. 2006թ. դեկտեմբերի 21-ի N 1913-Ն որոշմամբ հաստատված “Թարմ պտուղ-բանջարեղենի տեխ.  կանոնակարգի”և “Սննդամթերքի անվտանգության մասին” ՀՀ օրենքի  8-րդ հոդվածի</w:t>
            </w:r>
          </w:p>
        </w:tc>
        <w:tc>
          <w:tcPr>
            <w:tcW w:w="954" w:type="dxa"/>
            <w:gridSpan w:val="4"/>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Sylfaen" w:eastAsia="Tahoma" w:hAnsi="Sylfaen" w:cs="Tahoma"/>
                <w:sz w:val="16"/>
                <w:szCs w:val="16"/>
              </w:rPr>
            </w:pPr>
          </w:p>
          <w:p w:rsidR="007E517F" w:rsidRPr="001D0CA2" w:rsidRDefault="007E517F" w:rsidP="007E517F">
            <w:pPr>
              <w:jc w:val="center"/>
              <w:rPr>
                <w:rFonts w:ascii="Sylfaen" w:eastAsia="Tahoma" w:hAnsi="Sylfaen" w:cs="Tahoma"/>
                <w:sz w:val="16"/>
                <w:szCs w:val="16"/>
              </w:rPr>
            </w:pPr>
          </w:p>
          <w:p w:rsidR="007E517F" w:rsidRPr="001D0CA2" w:rsidRDefault="007E517F" w:rsidP="007E517F">
            <w:pPr>
              <w:jc w:val="center"/>
              <w:rPr>
                <w:rFonts w:ascii="Sylfaen" w:eastAsia="Tahoma" w:hAnsi="Sylfaen" w:cs="Tahoma"/>
                <w:sz w:val="16"/>
                <w:szCs w:val="16"/>
              </w:rPr>
            </w:pPr>
            <w:r w:rsidRPr="001D0CA2">
              <w:rPr>
                <w:rFonts w:ascii="Sylfaen" w:eastAsia="Tahoma" w:hAnsi="Sylfaen" w:cs="Tahoma"/>
                <w:sz w:val="16"/>
                <w:szCs w:val="16"/>
              </w:rPr>
              <w:t>կգ</w:t>
            </w:r>
          </w:p>
        </w:tc>
        <w:tc>
          <w:tcPr>
            <w:tcW w:w="850" w:type="dxa"/>
            <w:gridSpan w:val="2"/>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FF6181" w:rsidP="00FF6181">
            <w:pPr>
              <w:jc w:val="center"/>
              <w:rPr>
                <w:rFonts w:ascii="Sylfaen" w:hAnsi="Sylfaen"/>
                <w:sz w:val="16"/>
                <w:szCs w:val="16"/>
              </w:rPr>
            </w:pPr>
            <w:r>
              <w:rPr>
                <w:rFonts w:ascii="Sylfaen" w:hAnsi="Sylfaen"/>
                <w:sz w:val="16"/>
                <w:szCs w:val="16"/>
              </w:rPr>
              <w:t>450</w:t>
            </w:r>
          </w:p>
        </w:tc>
        <w:tc>
          <w:tcPr>
            <w:tcW w:w="847" w:type="dxa"/>
            <w:gridSpan w:val="2"/>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FF6181" w:rsidP="007E517F">
            <w:pPr>
              <w:jc w:val="center"/>
              <w:rPr>
                <w:rFonts w:ascii="Sylfaen" w:hAnsi="Sylfaen"/>
                <w:sz w:val="16"/>
                <w:szCs w:val="16"/>
              </w:rPr>
            </w:pPr>
            <w:r>
              <w:rPr>
                <w:rFonts w:ascii="Sylfaen" w:hAnsi="Sylfaen"/>
                <w:sz w:val="16"/>
                <w:szCs w:val="16"/>
              </w:rPr>
              <w:t>13500</w:t>
            </w:r>
          </w:p>
        </w:tc>
        <w:tc>
          <w:tcPr>
            <w:tcW w:w="995" w:type="dxa"/>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FF6181" w:rsidP="007E517F">
            <w:pPr>
              <w:jc w:val="center"/>
              <w:rPr>
                <w:rFonts w:ascii="Sylfaen" w:hAnsi="Sylfaen"/>
                <w:sz w:val="16"/>
                <w:szCs w:val="16"/>
              </w:rPr>
            </w:pPr>
            <w:r>
              <w:rPr>
                <w:rFonts w:ascii="Sylfaen" w:hAnsi="Sylfaen"/>
                <w:sz w:val="16"/>
                <w:szCs w:val="16"/>
              </w:rPr>
              <w:t>30</w:t>
            </w:r>
          </w:p>
        </w:tc>
        <w:tc>
          <w:tcPr>
            <w:tcW w:w="1562" w:type="dxa"/>
            <w:gridSpan w:val="2"/>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Arial Unicode" w:hAnsi="Arial Unicode"/>
                <w:sz w:val="20"/>
              </w:rPr>
            </w:pPr>
            <w:r>
              <w:rPr>
                <w:rFonts w:ascii="Arial Unicode" w:hAnsi="Arial Unicode"/>
                <w:sz w:val="16"/>
                <w:szCs w:val="16"/>
              </w:rPr>
              <w:t>գ.Գոռավան Գևորգ մարզպետունի 7</w:t>
            </w:r>
          </w:p>
          <w:p w:rsidR="007E517F" w:rsidRPr="009856F6" w:rsidRDefault="007E517F" w:rsidP="007E517F">
            <w:pPr>
              <w:rPr>
                <w:rFonts w:ascii="Sylfaen" w:hAnsi="Sylfaen"/>
                <w:sz w:val="16"/>
                <w:szCs w:val="16"/>
              </w:rPr>
            </w:pPr>
          </w:p>
        </w:tc>
        <w:tc>
          <w:tcPr>
            <w:tcW w:w="1115" w:type="dxa"/>
            <w:gridSpan w:val="5"/>
            <w:tcBorders>
              <w:top w:val="single" w:sz="4" w:space="0" w:color="auto"/>
              <w:left w:val="single" w:sz="4" w:space="0" w:color="auto"/>
              <w:bottom w:val="single" w:sz="4" w:space="0" w:color="auto"/>
              <w:right w:val="single" w:sz="4" w:space="0" w:color="auto"/>
            </w:tcBorders>
          </w:tcPr>
          <w:p w:rsidR="007E517F" w:rsidRDefault="007E517F" w:rsidP="007E517F">
            <w:pPr>
              <w:jc w:val="center"/>
              <w:rPr>
                <w:rFonts w:ascii="Sylfaen" w:hAnsi="Sylfaen"/>
                <w:sz w:val="16"/>
                <w:szCs w:val="16"/>
              </w:rPr>
            </w:pPr>
          </w:p>
          <w:p w:rsidR="007E517F" w:rsidRDefault="007E517F" w:rsidP="007E517F">
            <w:pPr>
              <w:jc w:val="center"/>
              <w:rPr>
                <w:rFonts w:ascii="Sylfaen" w:hAnsi="Sylfaen"/>
                <w:sz w:val="16"/>
                <w:szCs w:val="16"/>
              </w:rPr>
            </w:pPr>
          </w:p>
          <w:p w:rsidR="007E517F" w:rsidRPr="001D0CA2" w:rsidRDefault="00FF6181" w:rsidP="007E517F">
            <w:pPr>
              <w:jc w:val="center"/>
              <w:rPr>
                <w:rFonts w:ascii="Sylfaen" w:hAnsi="Sylfaen"/>
                <w:sz w:val="16"/>
                <w:szCs w:val="16"/>
              </w:rPr>
            </w:pPr>
            <w:r>
              <w:rPr>
                <w:rFonts w:ascii="Sylfaen" w:hAnsi="Sylfaen"/>
                <w:sz w:val="16"/>
                <w:szCs w:val="16"/>
              </w:rPr>
              <w:t>30</w:t>
            </w:r>
          </w:p>
        </w:tc>
        <w:tc>
          <w:tcPr>
            <w:tcW w:w="2002" w:type="dxa"/>
            <w:gridSpan w:val="3"/>
            <w:tcBorders>
              <w:top w:val="single" w:sz="4" w:space="0" w:color="auto"/>
              <w:left w:val="single" w:sz="4" w:space="0" w:color="auto"/>
              <w:bottom w:val="single" w:sz="4" w:space="0" w:color="auto"/>
              <w:right w:val="single" w:sz="4" w:space="0" w:color="auto"/>
            </w:tcBorders>
          </w:tcPr>
          <w:p w:rsidR="007E517F" w:rsidRPr="001D0CA2" w:rsidRDefault="007E517F" w:rsidP="007E517F">
            <w:pPr>
              <w:jc w:val="center"/>
              <w:rPr>
                <w:rFonts w:ascii="GHEA Grapalat" w:hAnsi="GHEA Grapalat"/>
                <w:b/>
                <w:sz w:val="16"/>
                <w:szCs w:val="16"/>
              </w:rPr>
            </w:pPr>
          </w:p>
          <w:p w:rsidR="007E517F" w:rsidRPr="001D0CA2" w:rsidRDefault="007E517F" w:rsidP="007E517F">
            <w:pPr>
              <w:jc w:val="center"/>
              <w:rPr>
                <w:rFonts w:ascii="GHEA Grapalat" w:hAnsi="GHEA Grapalat"/>
                <w:b/>
                <w:sz w:val="16"/>
                <w:szCs w:val="16"/>
              </w:rPr>
            </w:pPr>
          </w:p>
          <w:p w:rsidR="007E517F" w:rsidRPr="001D0CA2" w:rsidRDefault="007E517F" w:rsidP="007E517F">
            <w:pPr>
              <w:jc w:val="center"/>
              <w:rPr>
                <w:rFonts w:ascii="GHEA Grapalat" w:hAnsi="GHEA Grapalat"/>
                <w:b/>
                <w:sz w:val="16"/>
                <w:szCs w:val="16"/>
              </w:rPr>
            </w:pPr>
            <w:r w:rsidRPr="001D0CA2">
              <w:rPr>
                <w:rFonts w:ascii="GHEA Grapalat" w:hAnsi="GHEA Grapalat"/>
                <w:b/>
                <w:sz w:val="16"/>
                <w:szCs w:val="16"/>
              </w:rPr>
              <w:t xml:space="preserve">Պայմանագիրը ուժի մեջ մտնելուց 20 </w:t>
            </w:r>
            <w:r>
              <w:rPr>
                <w:rFonts w:ascii="GHEA Grapalat" w:hAnsi="GHEA Grapalat"/>
                <w:b/>
                <w:sz w:val="16"/>
                <w:szCs w:val="16"/>
              </w:rPr>
              <w:t>օրացույցային օր հետո--15.12.2022թ. Համաձայն գնորդի կողմից նախ</w:t>
            </w:r>
            <w:r w:rsidRPr="00C1770C">
              <w:rPr>
                <w:rFonts w:ascii="GHEA Grapalat" w:hAnsi="GHEA Grapalat"/>
                <w:b/>
                <w:sz w:val="16"/>
                <w:szCs w:val="16"/>
              </w:rPr>
              <w:t>օ</w:t>
            </w:r>
            <w:r w:rsidRPr="001D0CA2">
              <w:rPr>
                <w:rFonts w:ascii="GHEA Grapalat" w:hAnsi="GHEA Grapalat"/>
                <w:b/>
                <w:sz w:val="16"/>
                <w:szCs w:val="16"/>
              </w:rPr>
              <w:t>րոք ներկայացված պատվերի</w:t>
            </w:r>
          </w:p>
        </w:tc>
      </w:tr>
      <w:tr w:rsidR="00FF6181" w:rsidRPr="001D0CA2" w:rsidTr="00EE6AC9">
        <w:trPr>
          <w:trHeight w:val="2249"/>
        </w:trPr>
        <w:tc>
          <w:tcPr>
            <w:tcW w:w="703" w:type="dxa"/>
            <w:gridSpan w:val="3"/>
            <w:tcBorders>
              <w:top w:val="single" w:sz="4" w:space="0" w:color="auto"/>
              <w:left w:val="single" w:sz="4" w:space="0" w:color="auto"/>
              <w:bottom w:val="single" w:sz="4" w:space="0" w:color="auto"/>
              <w:right w:val="single" w:sz="4" w:space="0" w:color="auto"/>
            </w:tcBorders>
          </w:tcPr>
          <w:p w:rsidR="00FF6181" w:rsidRPr="00186666" w:rsidRDefault="00FF6181" w:rsidP="00EE6AC9">
            <w:pPr>
              <w:pStyle w:val="23"/>
              <w:ind w:firstLine="0"/>
              <w:rPr>
                <w:rFonts w:ascii="Sylfaen" w:hAnsi="Sylfaen"/>
                <w:color w:val="000000" w:themeColor="text1"/>
                <w:lang w:val="ru-RU"/>
              </w:rPr>
            </w:pPr>
            <w:r>
              <w:rPr>
                <w:rFonts w:ascii="Sylfaen" w:hAnsi="Sylfaen"/>
                <w:color w:val="000000" w:themeColor="text1"/>
                <w:lang w:val="en-US"/>
              </w:rPr>
              <w:lastRenderedPageBreak/>
              <w:t>3</w:t>
            </w:r>
            <w:r w:rsidR="0052719E">
              <w:rPr>
                <w:rFonts w:ascii="Sylfaen" w:hAnsi="Sylfaen"/>
                <w:color w:val="000000" w:themeColor="text1"/>
                <w:lang w:val="en-US"/>
              </w:rPr>
              <w:t>1</w:t>
            </w:r>
          </w:p>
        </w:tc>
        <w:tc>
          <w:tcPr>
            <w:tcW w:w="1147" w:type="dxa"/>
            <w:gridSpan w:val="4"/>
            <w:tcBorders>
              <w:top w:val="single" w:sz="4" w:space="0" w:color="auto"/>
              <w:left w:val="single" w:sz="4" w:space="0" w:color="auto"/>
              <w:bottom w:val="single" w:sz="4" w:space="0" w:color="auto"/>
              <w:right w:val="single" w:sz="4" w:space="0" w:color="auto"/>
            </w:tcBorders>
          </w:tcPr>
          <w:p w:rsidR="00FF6181" w:rsidRPr="009856F6" w:rsidRDefault="00FF6181" w:rsidP="00EE6AC9">
            <w:pPr>
              <w:rPr>
                <w:rFonts w:ascii="Sylfaen" w:hAnsi="Sylfaen"/>
                <w:b/>
                <w:sz w:val="16"/>
                <w:szCs w:val="16"/>
              </w:rPr>
            </w:pPr>
            <w:r>
              <w:rPr>
                <w:rFonts w:ascii="Sylfaen" w:hAnsi="Sylfaen"/>
                <w:b/>
                <w:sz w:val="16"/>
                <w:szCs w:val="16"/>
              </w:rPr>
              <w:t>03222119</w:t>
            </w:r>
          </w:p>
        </w:tc>
        <w:tc>
          <w:tcPr>
            <w:tcW w:w="990" w:type="dxa"/>
            <w:gridSpan w:val="3"/>
            <w:tcBorders>
              <w:top w:val="single" w:sz="4" w:space="0" w:color="auto"/>
              <w:left w:val="single" w:sz="4" w:space="0" w:color="auto"/>
              <w:bottom w:val="single" w:sz="4" w:space="0" w:color="auto"/>
              <w:right w:val="single" w:sz="4" w:space="0" w:color="auto"/>
            </w:tcBorders>
          </w:tcPr>
          <w:p w:rsidR="00FF6181" w:rsidRPr="009856F6" w:rsidRDefault="00FF6181" w:rsidP="00EE6AC9">
            <w:pPr>
              <w:rPr>
                <w:rFonts w:ascii="Sylfaen" w:eastAsia="Tahoma" w:hAnsi="Sylfaen" w:cs="Tahoma"/>
                <w:sz w:val="16"/>
                <w:szCs w:val="16"/>
              </w:rPr>
            </w:pPr>
            <w:r>
              <w:rPr>
                <w:rFonts w:ascii="Sylfaen" w:eastAsia="Tahoma" w:hAnsi="Sylfaen" w:cs="Tahoma"/>
                <w:sz w:val="16"/>
                <w:szCs w:val="16"/>
              </w:rPr>
              <w:t>Նարինջ</w:t>
            </w:r>
          </w:p>
        </w:tc>
        <w:tc>
          <w:tcPr>
            <w:tcW w:w="900" w:type="dxa"/>
            <w:gridSpan w:val="4"/>
            <w:tcBorders>
              <w:top w:val="single" w:sz="4" w:space="0" w:color="auto"/>
              <w:left w:val="single" w:sz="4" w:space="0" w:color="auto"/>
              <w:bottom w:val="single" w:sz="4" w:space="0" w:color="auto"/>
              <w:right w:val="single" w:sz="4" w:space="0" w:color="auto"/>
            </w:tcBorders>
          </w:tcPr>
          <w:p w:rsidR="00FF6181" w:rsidRPr="001D0CA2" w:rsidRDefault="00FF6181" w:rsidP="00EE6AC9">
            <w:pPr>
              <w:rPr>
                <w:rFonts w:ascii="Sylfaen" w:hAnsi="Sylfaen"/>
                <w:sz w:val="16"/>
                <w:szCs w:val="16"/>
              </w:rPr>
            </w:pPr>
            <w:r w:rsidRPr="001D0CA2">
              <w:rPr>
                <w:rFonts w:ascii="Sylfaen" w:hAnsi="Sylfaen"/>
                <w:sz w:val="16"/>
                <w:szCs w:val="16"/>
              </w:rPr>
              <w:t>ՀՀ կամ համարժեք</w:t>
            </w:r>
          </w:p>
        </w:tc>
        <w:tc>
          <w:tcPr>
            <w:tcW w:w="3954" w:type="dxa"/>
            <w:gridSpan w:val="2"/>
            <w:tcBorders>
              <w:top w:val="single" w:sz="4" w:space="0" w:color="auto"/>
              <w:left w:val="single" w:sz="4" w:space="0" w:color="auto"/>
              <w:bottom w:val="single" w:sz="4" w:space="0" w:color="auto"/>
              <w:right w:val="single" w:sz="4" w:space="0" w:color="auto"/>
            </w:tcBorders>
          </w:tcPr>
          <w:p w:rsidR="00FF6181" w:rsidRPr="009856F6" w:rsidRDefault="00FF6181" w:rsidP="00EE6AC9">
            <w:pPr>
              <w:jc w:val="center"/>
              <w:rPr>
                <w:rFonts w:ascii="Sylfaen" w:hAnsi="Sylfaen" w:cs="Sylfaen"/>
                <w:sz w:val="16"/>
                <w:szCs w:val="16"/>
              </w:rPr>
            </w:pPr>
            <w:r w:rsidRPr="000644C0">
              <w:rPr>
                <w:rFonts w:ascii="Arial LatArm" w:hAnsi="Arial LatArm"/>
                <w:sz w:val="20"/>
                <w:szCs w:val="20"/>
              </w:rPr>
              <w:t xml:space="preserve">Â³ñÙ, </w:t>
            </w:r>
            <w:r w:rsidRPr="000644C0">
              <w:rPr>
                <w:rFonts w:ascii="Arial Unicode" w:hAnsi="Arial Unicode" w:cs="Sylfaen"/>
                <w:sz w:val="20"/>
                <w:szCs w:val="20"/>
              </w:rPr>
              <w:t>առանց</w:t>
            </w:r>
            <w:r w:rsidR="00EE6AC9">
              <w:rPr>
                <w:rFonts w:ascii="Arial Unicode" w:hAnsi="Arial Unicode" w:cs="Sylfaen"/>
                <w:sz w:val="20"/>
                <w:szCs w:val="20"/>
              </w:rPr>
              <w:t xml:space="preserve"> </w:t>
            </w:r>
            <w:r w:rsidRPr="000644C0">
              <w:rPr>
                <w:rFonts w:ascii="Arial Unicode" w:hAnsi="Arial Unicode" w:cs="Sylfaen"/>
                <w:sz w:val="20"/>
                <w:szCs w:val="20"/>
              </w:rPr>
              <w:t>արտաքին</w:t>
            </w:r>
            <w:r w:rsidR="00EE6AC9">
              <w:rPr>
                <w:rFonts w:ascii="Arial Unicode" w:hAnsi="Arial Unicode" w:cs="Sylfaen"/>
                <w:sz w:val="20"/>
                <w:szCs w:val="20"/>
              </w:rPr>
              <w:t xml:space="preserve"> </w:t>
            </w:r>
            <w:r w:rsidRPr="000644C0">
              <w:rPr>
                <w:rFonts w:ascii="Arial Unicode" w:hAnsi="Arial Unicode" w:cs="Sylfaen"/>
                <w:sz w:val="20"/>
                <w:szCs w:val="20"/>
              </w:rPr>
              <w:t>վնասվածքների</w:t>
            </w:r>
            <w:r w:rsidRPr="000644C0">
              <w:rPr>
                <w:rFonts w:ascii="Arial LatArm" w:hAnsi="Arial LatArm" w:cs="Arial LatArm"/>
                <w:sz w:val="20"/>
                <w:szCs w:val="20"/>
              </w:rPr>
              <w:t>: î³ñµ»ñ ï»ë³ÏÇ ¨ ã³÷ë»ñÇ:</w:t>
            </w:r>
            <w:r w:rsidRPr="000644C0">
              <w:rPr>
                <w:rFonts w:ascii="Arial LatArm" w:hAnsi="Arial LatArm"/>
                <w:sz w:val="20"/>
                <w:szCs w:val="20"/>
              </w:rPr>
              <w:t xml:space="preserve">  </w:t>
            </w:r>
            <w:r w:rsidRPr="00EE6AC9">
              <w:rPr>
                <w:rFonts w:ascii="Arial LatArm" w:hAnsi="Arial LatArm"/>
                <w:sz w:val="20"/>
                <w:szCs w:val="20"/>
              </w:rPr>
              <w:t>ÐÐ ·áñÍáÕ ÝáñÙ»ñÇÝ ¨ ëï³Ý¹³ñïÝ»ñÇÝ Ñ³Ù³å³ï³ëË³Ý</w:t>
            </w:r>
          </w:p>
        </w:tc>
        <w:tc>
          <w:tcPr>
            <w:tcW w:w="954" w:type="dxa"/>
            <w:gridSpan w:val="4"/>
            <w:tcBorders>
              <w:top w:val="single" w:sz="4" w:space="0" w:color="auto"/>
              <w:left w:val="single" w:sz="4" w:space="0" w:color="auto"/>
              <w:bottom w:val="single" w:sz="4" w:space="0" w:color="auto"/>
              <w:right w:val="single" w:sz="4" w:space="0" w:color="auto"/>
            </w:tcBorders>
          </w:tcPr>
          <w:p w:rsidR="00FF6181" w:rsidRPr="001D0CA2" w:rsidRDefault="00FF6181" w:rsidP="00EE6AC9">
            <w:pPr>
              <w:jc w:val="center"/>
              <w:rPr>
                <w:rFonts w:ascii="Sylfaen" w:eastAsia="Tahoma" w:hAnsi="Sylfaen" w:cs="Tahoma"/>
                <w:sz w:val="16"/>
                <w:szCs w:val="16"/>
              </w:rPr>
            </w:pPr>
          </w:p>
          <w:p w:rsidR="00FF6181" w:rsidRPr="001D0CA2" w:rsidRDefault="00FF6181" w:rsidP="00EE6AC9">
            <w:pPr>
              <w:jc w:val="center"/>
              <w:rPr>
                <w:rFonts w:ascii="Sylfaen" w:eastAsia="Tahoma" w:hAnsi="Sylfaen" w:cs="Tahoma"/>
                <w:sz w:val="16"/>
                <w:szCs w:val="16"/>
              </w:rPr>
            </w:pPr>
          </w:p>
          <w:p w:rsidR="00FF6181" w:rsidRPr="001D0CA2" w:rsidRDefault="00FF6181" w:rsidP="00EE6AC9">
            <w:pPr>
              <w:jc w:val="center"/>
              <w:rPr>
                <w:rFonts w:ascii="Sylfaen" w:eastAsia="Tahoma" w:hAnsi="Sylfaen" w:cs="Tahoma"/>
                <w:sz w:val="16"/>
                <w:szCs w:val="16"/>
              </w:rPr>
            </w:pPr>
            <w:r w:rsidRPr="001D0CA2">
              <w:rPr>
                <w:rFonts w:ascii="Sylfaen" w:eastAsia="Tahoma" w:hAnsi="Sylfaen" w:cs="Tahoma"/>
                <w:sz w:val="16"/>
                <w:szCs w:val="16"/>
              </w:rPr>
              <w:t>կգ</w:t>
            </w:r>
          </w:p>
        </w:tc>
        <w:tc>
          <w:tcPr>
            <w:tcW w:w="850" w:type="dxa"/>
            <w:gridSpan w:val="2"/>
            <w:tcBorders>
              <w:top w:val="single" w:sz="4" w:space="0" w:color="auto"/>
              <w:left w:val="single" w:sz="4" w:space="0" w:color="auto"/>
              <w:bottom w:val="single" w:sz="4" w:space="0" w:color="auto"/>
              <w:right w:val="single" w:sz="4" w:space="0" w:color="auto"/>
            </w:tcBorders>
          </w:tcPr>
          <w:p w:rsidR="00FF6181" w:rsidRDefault="00FF6181" w:rsidP="00EE6AC9">
            <w:pPr>
              <w:jc w:val="center"/>
              <w:rPr>
                <w:rFonts w:ascii="Sylfaen" w:hAnsi="Sylfaen"/>
                <w:sz w:val="16"/>
                <w:szCs w:val="16"/>
              </w:rPr>
            </w:pPr>
          </w:p>
          <w:p w:rsidR="00FF6181" w:rsidRDefault="00FF6181" w:rsidP="00EE6AC9">
            <w:pPr>
              <w:jc w:val="center"/>
              <w:rPr>
                <w:rFonts w:ascii="Sylfaen" w:hAnsi="Sylfaen"/>
                <w:sz w:val="16"/>
                <w:szCs w:val="16"/>
              </w:rPr>
            </w:pPr>
          </w:p>
          <w:p w:rsidR="00FF6181" w:rsidRPr="001D0CA2" w:rsidRDefault="00FF6181" w:rsidP="00EE6AC9">
            <w:pPr>
              <w:jc w:val="center"/>
              <w:rPr>
                <w:rFonts w:ascii="Sylfaen" w:hAnsi="Sylfaen"/>
                <w:sz w:val="16"/>
                <w:szCs w:val="16"/>
              </w:rPr>
            </w:pPr>
            <w:r>
              <w:rPr>
                <w:rFonts w:ascii="Sylfaen" w:hAnsi="Sylfaen"/>
                <w:sz w:val="16"/>
                <w:szCs w:val="16"/>
              </w:rPr>
              <w:t>650</w:t>
            </w:r>
          </w:p>
        </w:tc>
        <w:tc>
          <w:tcPr>
            <w:tcW w:w="847" w:type="dxa"/>
            <w:gridSpan w:val="2"/>
            <w:tcBorders>
              <w:top w:val="single" w:sz="4" w:space="0" w:color="auto"/>
              <w:left w:val="single" w:sz="4" w:space="0" w:color="auto"/>
              <w:bottom w:val="single" w:sz="4" w:space="0" w:color="auto"/>
              <w:right w:val="single" w:sz="4" w:space="0" w:color="auto"/>
            </w:tcBorders>
          </w:tcPr>
          <w:p w:rsidR="00FF6181" w:rsidRDefault="00FF6181" w:rsidP="00EE6AC9">
            <w:pPr>
              <w:jc w:val="center"/>
              <w:rPr>
                <w:rFonts w:ascii="Sylfaen" w:hAnsi="Sylfaen"/>
                <w:sz w:val="16"/>
                <w:szCs w:val="16"/>
              </w:rPr>
            </w:pPr>
          </w:p>
          <w:p w:rsidR="00FF6181" w:rsidRDefault="00FF6181" w:rsidP="00EE6AC9">
            <w:pPr>
              <w:jc w:val="center"/>
              <w:rPr>
                <w:rFonts w:ascii="Sylfaen" w:hAnsi="Sylfaen"/>
                <w:sz w:val="16"/>
                <w:szCs w:val="16"/>
              </w:rPr>
            </w:pPr>
          </w:p>
          <w:p w:rsidR="00FF6181" w:rsidRPr="001D0CA2" w:rsidRDefault="00FF6181" w:rsidP="00EE6AC9">
            <w:pPr>
              <w:jc w:val="center"/>
              <w:rPr>
                <w:rFonts w:ascii="Sylfaen" w:hAnsi="Sylfaen"/>
                <w:sz w:val="16"/>
                <w:szCs w:val="16"/>
              </w:rPr>
            </w:pPr>
            <w:r>
              <w:rPr>
                <w:rFonts w:ascii="Sylfaen" w:hAnsi="Sylfaen"/>
                <w:sz w:val="16"/>
                <w:szCs w:val="16"/>
              </w:rPr>
              <w:t>26000</w:t>
            </w:r>
          </w:p>
        </w:tc>
        <w:tc>
          <w:tcPr>
            <w:tcW w:w="995" w:type="dxa"/>
            <w:tcBorders>
              <w:top w:val="single" w:sz="4" w:space="0" w:color="auto"/>
              <w:left w:val="single" w:sz="4" w:space="0" w:color="auto"/>
              <w:bottom w:val="single" w:sz="4" w:space="0" w:color="auto"/>
              <w:right w:val="single" w:sz="4" w:space="0" w:color="auto"/>
            </w:tcBorders>
          </w:tcPr>
          <w:p w:rsidR="00FF6181" w:rsidRDefault="00FF6181" w:rsidP="00EE6AC9">
            <w:pPr>
              <w:jc w:val="center"/>
              <w:rPr>
                <w:rFonts w:ascii="Sylfaen" w:hAnsi="Sylfaen"/>
                <w:sz w:val="16"/>
                <w:szCs w:val="16"/>
              </w:rPr>
            </w:pPr>
          </w:p>
          <w:p w:rsidR="00FF6181" w:rsidRDefault="00FF6181" w:rsidP="00EE6AC9">
            <w:pPr>
              <w:jc w:val="center"/>
              <w:rPr>
                <w:rFonts w:ascii="Sylfaen" w:hAnsi="Sylfaen"/>
                <w:sz w:val="16"/>
                <w:szCs w:val="16"/>
              </w:rPr>
            </w:pPr>
          </w:p>
          <w:p w:rsidR="00FF6181" w:rsidRPr="001D0CA2" w:rsidRDefault="00FF6181" w:rsidP="00EE6AC9">
            <w:pPr>
              <w:jc w:val="center"/>
              <w:rPr>
                <w:rFonts w:ascii="Sylfaen" w:hAnsi="Sylfaen"/>
                <w:sz w:val="16"/>
                <w:szCs w:val="16"/>
              </w:rPr>
            </w:pPr>
            <w:r>
              <w:rPr>
                <w:rFonts w:ascii="Sylfaen" w:hAnsi="Sylfaen"/>
                <w:sz w:val="16"/>
                <w:szCs w:val="16"/>
              </w:rPr>
              <w:t>40</w:t>
            </w:r>
          </w:p>
        </w:tc>
        <w:tc>
          <w:tcPr>
            <w:tcW w:w="1562" w:type="dxa"/>
            <w:gridSpan w:val="2"/>
            <w:tcBorders>
              <w:top w:val="single" w:sz="4" w:space="0" w:color="auto"/>
              <w:left w:val="single" w:sz="4" w:space="0" w:color="auto"/>
              <w:bottom w:val="single" w:sz="4" w:space="0" w:color="auto"/>
              <w:right w:val="single" w:sz="4" w:space="0" w:color="auto"/>
            </w:tcBorders>
          </w:tcPr>
          <w:p w:rsidR="00FF6181" w:rsidRDefault="00FF6181" w:rsidP="00EE6AC9">
            <w:pPr>
              <w:jc w:val="center"/>
              <w:rPr>
                <w:rFonts w:ascii="Arial Unicode" w:hAnsi="Arial Unicode"/>
                <w:sz w:val="20"/>
              </w:rPr>
            </w:pPr>
            <w:r>
              <w:rPr>
                <w:rFonts w:ascii="Arial Unicode" w:hAnsi="Arial Unicode"/>
                <w:sz w:val="16"/>
                <w:szCs w:val="16"/>
              </w:rPr>
              <w:t>գ.Գոռավան Գևորգ մարզպետունի 7</w:t>
            </w:r>
          </w:p>
          <w:p w:rsidR="00FF6181" w:rsidRPr="009856F6" w:rsidRDefault="00FF6181" w:rsidP="00EE6AC9">
            <w:pPr>
              <w:rPr>
                <w:rFonts w:ascii="Sylfaen" w:hAnsi="Sylfaen"/>
                <w:sz w:val="16"/>
                <w:szCs w:val="16"/>
              </w:rPr>
            </w:pPr>
          </w:p>
        </w:tc>
        <w:tc>
          <w:tcPr>
            <w:tcW w:w="1115" w:type="dxa"/>
            <w:gridSpan w:val="5"/>
            <w:tcBorders>
              <w:top w:val="single" w:sz="4" w:space="0" w:color="auto"/>
              <w:left w:val="single" w:sz="4" w:space="0" w:color="auto"/>
              <w:bottom w:val="single" w:sz="4" w:space="0" w:color="auto"/>
              <w:right w:val="single" w:sz="4" w:space="0" w:color="auto"/>
            </w:tcBorders>
          </w:tcPr>
          <w:p w:rsidR="00FF6181" w:rsidRDefault="00FF6181" w:rsidP="00EE6AC9">
            <w:pPr>
              <w:jc w:val="center"/>
              <w:rPr>
                <w:rFonts w:ascii="Sylfaen" w:hAnsi="Sylfaen"/>
                <w:sz w:val="16"/>
                <w:szCs w:val="16"/>
              </w:rPr>
            </w:pPr>
          </w:p>
          <w:p w:rsidR="00FF6181" w:rsidRDefault="00FF6181" w:rsidP="00EE6AC9">
            <w:pPr>
              <w:jc w:val="center"/>
              <w:rPr>
                <w:rFonts w:ascii="Sylfaen" w:hAnsi="Sylfaen"/>
                <w:sz w:val="16"/>
                <w:szCs w:val="16"/>
              </w:rPr>
            </w:pPr>
          </w:p>
          <w:p w:rsidR="00FF6181" w:rsidRPr="001D0CA2" w:rsidRDefault="00FF6181" w:rsidP="00EE6AC9">
            <w:pPr>
              <w:jc w:val="center"/>
              <w:rPr>
                <w:rFonts w:ascii="Sylfaen" w:hAnsi="Sylfaen"/>
                <w:sz w:val="16"/>
                <w:szCs w:val="16"/>
              </w:rPr>
            </w:pPr>
            <w:r>
              <w:rPr>
                <w:rFonts w:ascii="Sylfaen" w:hAnsi="Sylfaen"/>
                <w:sz w:val="16"/>
                <w:szCs w:val="16"/>
              </w:rPr>
              <w:t>40</w:t>
            </w:r>
          </w:p>
        </w:tc>
        <w:tc>
          <w:tcPr>
            <w:tcW w:w="2002" w:type="dxa"/>
            <w:gridSpan w:val="3"/>
            <w:tcBorders>
              <w:top w:val="single" w:sz="4" w:space="0" w:color="auto"/>
              <w:left w:val="single" w:sz="4" w:space="0" w:color="auto"/>
              <w:bottom w:val="single" w:sz="4" w:space="0" w:color="auto"/>
              <w:right w:val="single" w:sz="4" w:space="0" w:color="auto"/>
            </w:tcBorders>
          </w:tcPr>
          <w:p w:rsidR="00FF6181" w:rsidRPr="001D0CA2" w:rsidRDefault="00FF6181" w:rsidP="00EE6AC9">
            <w:pPr>
              <w:jc w:val="center"/>
              <w:rPr>
                <w:rFonts w:ascii="GHEA Grapalat" w:hAnsi="GHEA Grapalat"/>
                <w:b/>
                <w:sz w:val="16"/>
                <w:szCs w:val="16"/>
              </w:rPr>
            </w:pPr>
          </w:p>
          <w:p w:rsidR="00FF6181" w:rsidRPr="001D0CA2" w:rsidRDefault="00FF6181" w:rsidP="00EE6AC9">
            <w:pPr>
              <w:jc w:val="center"/>
              <w:rPr>
                <w:rFonts w:ascii="GHEA Grapalat" w:hAnsi="GHEA Grapalat"/>
                <w:b/>
                <w:sz w:val="16"/>
                <w:szCs w:val="16"/>
              </w:rPr>
            </w:pPr>
          </w:p>
          <w:p w:rsidR="00FF6181" w:rsidRPr="001D0CA2" w:rsidRDefault="00FF6181" w:rsidP="00EE6AC9">
            <w:pPr>
              <w:jc w:val="center"/>
              <w:rPr>
                <w:rFonts w:ascii="GHEA Grapalat" w:hAnsi="GHEA Grapalat"/>
                <w:b/>
                <w:sz w:val="16"/>
                <w:szCs w:val="16"/>
              </w:rPr>
            </w:pPr>
            <w:r w:rsidRPr="001D0CA2">
              <w:rPr>
                <w:rFonts w:ascii="GHEA Grapalat" w:hAnsi="GHEA Grapalat"/>
                <w:b/>
                <w:sz w:val="16"/>
                <w:szCs w:val="16"/>
              </w:rPr>
              <w:t xml:space="preserve">Պայմանագիրը ուժի մեջ մտնելուց 20 </w:t>
            </w:r>
            <w:r>
              <w:rPr>
                <w:rFonts w:ascii="GHEA Grapalat" w:hAnsi="GHEA Grapalat"/>
                <w:b/>
                <w:sz w:val="16"/>
                <w:szCs w:val="16"/>
              </w:rPr>
              <w:t>օրացույցային օր հետո--15.12.2022թ. Համաձայն գնորդի կողմից նախ</w:t>
            </w:r>
            <w:r w:rsidRPr="00C1770C">
              <w:rPr>
                <w:rFonts w:ascii="GHEA Grapalat" w:hAnsi="GHEA Grapalat"/>
                <w:b/>
                <w:sz w:val="16"/>
                <w:szCs w:val="16"/>
              </w:rPr>
              <w:t>օ</w:t>
            </w:r>
            <w:r w:rsidRPr="001D0CA2">
              <w:rPr>
                <w:rFonts w:ascii="GHEA Grapalat" w:hAnsi="GHEA Grapalat"/>
                <w:b/>
                <w:sz w:val="16"/>
                <w:szCs w:val="16"/>
              </w:rPr>
              <w:t>րոք ներկայացված պատվերի</w:t>
            </w:r>
          </w:p>
        </w:tc>
      </w:tr>
    </w:tbl>
    <w:p w:rsidR="007E517F" w:rsidRDefault="007E517F" w:rsidP="00EF3662">
      <w:pPr>
        <w:jc w:val="center"/>
        <w:rPr>
          <w:rFonts w:ascii="GHEA Grapalat" w:hAnsi="GHEA Grapalat"/>
          <w:sz w:val="20"/>
        </w:rPr>
      </w:pPr>
    </w:p>
    <w:p w:rsidR="007E517F" w:rsidRDefault="007E517F" w:rsidP="00EF3662">
      <w:pPr>
        <w:jc w:val="center"/>
        <w:rPr>
          <w:rFonts w:ascii="GHEA Grapalat" w:hAnsi="GHEA Grapalat"/>
          <w:sz w:val="20"/>
        </w:rPr>
      </w:pPr>
    </w:p>
    <w:p w:rsidR="007E517F" w:rsidRPr="007E517F" w:rsidRDefault="007E517F" w:rsidP="00EF3662">
      <w:pPr>
        <w:jc w:val="center"/>
        <w:rPr>
          <w:rFonts w:ascii="GHEA Grapalat" w:hAnsi="GHEA Grapalat"/>
          <w:sz w:val="20"/>
        </w:rPr>
      </w:pPr>
    </w:p>
    <w:p w:rsidR="00D10B0C" w:rsidRPr="00AE72E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AE72E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6C5D9F">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tbl>
      <w:tblPr>
        <w:tblpPr w:leftFromText="180" w:rightFromText="180" w:vertAnchor="text" w:horzAnchor="margin" w:tblpXSpec="center" w:tblpY="167"/>
        <w:tblW w:w="14175" w:type="dxa"/>
        <w:tblLayout w:type="fixed"/>
        <w:tblLook w:val="0000"/>
      </w:tblPr>
      <w:tblGrid>
        <w:gridCol w:w="4536"/>
        <w:gridCol w:w="4536"/>
        <w:gridCol w:w="760"/>
        <w:gridCol w:w="4343"/>
      </w:tblGrid>
      <w:tr w:rsidR="007560EB" w:rsidRPr="00A71D81" w:rsidTr="007560EB">
        <w:tc>
          <w:tcPr>
            <w:tcW w:w="4536" w:type="dxa"/>
          </w:tcPr>
          <w:p w:rsidR="007560EB" w:rsidRDefault="007560EB" w:rsidP="007560EB">
            <w:pPr>
              <w:rPr>
                <w:rFonts w:ascii="GHEA Grapalat" w:hAnsi="GHEA Grapalat" w:cs="Sylfaen"/>
                <w:b/>
                <w:bCs/>
                <w:lang w:val="nb-NO"/>
              </w:rPr>
            </w:pPr>
          </w:p>
          <w:p w:rsidR="007560EB" w:rsidRDefault="007560EB" w:rsidP="007560EB">
            <w:pPr>
              <w:jc w:val="center"/>
              <w:rPr>
                <w:rFonts w:ascii="GHEA Grapalat" w:hAnsi="GHEA Grapalat" w:cs="Sylfaen"/>
                <w:b/>
                <w:bCs/>
                <w:lang w:val="nb-NO"/>
              </w:rPr>
            </w:pPr>
          </w:p>
          <w:p w:rsidR="007560EB" w:rsidRPr="00A71D81" w:rsidRDefault="007560EB" w:rsidP="007560EB">
            <w:pPr>
              <w:jc w:val="center"/>
              <w:rPr>
                <w:rFonts w:ascii="GHEA Grapalat" w:hAnsi="GHEA Grapalat" w:cs="Sylfaen"/>
                <w:b/>
                <w:bCs/>
                <w:lang w:val="nb-NO"/>
              </w:rPr>
            </w:pPr>
            <w:r w:rsidRPr="00A71D81">
              <w:rPr>
                <w:rFonts w:ascii="GHEA Grapalat" w:hAnsi="GHEA Grapalat" w:cs="Sylfaen"/>
                <w:b/>
                <w:bCs/>
                <w:lang w:val="nb-NO"/>
              </w:rPr>
              <w:t>ԳՆՈՐԴ</w:t>
            </w:r>
          </w:p>
          <w:p w:rsidR="007560EB" w:rsidRPr="00C16533" w:rsidRDefault="007560EB" w:rsidP="007560EB">
            <w:pPr>
              <w:spacing w:line="360" w:lineRule="auto"/>
              <w:rPr>
                <w:rFonts w:ascii="GHEA Grapalat" w:hAnsi="GHEA Grapalat" w:cs="Sylfaen"/>
                <w:b/>
                <w:bCs/>
                <w:sz w:val="18"/>
                <w:szCs w:val="18"/>
                <w:lang w:val="nb-NO"/>
              </w:rPr>
            </w:pPr>
            <w:r>
              <w:rPr>
                <w:rFonts w:ascii="Sylfaen" w:hAnsi="Sylfaen"/>
                <w:b/>
                <w:sz w:val="18"/>
                <w:szCs w:val="18"/>
                <w:lang w:val="nb-NO"/>
              </w:rPr>
              <w:t>&lt;&lt;Գոռավանի Գոռ մանկապարտեզ</w:t>
            </w:r>
            <w:r w:rsidRPr="00837C0E">
              <w:rPr>
                <w:rFonts w:ascii="Sylfaen" w:hAnsi="Sylfaen"/>
                <w:b/>
                <w:sz w:val="18"/>
                <w:szCs w:val="18"/>
                <w:lang w:val="nb-NO"/>
              </w:rPr>
              <w:t xml:space="preserve">&gt;&gt; </w:t>
            </w:r>
            <w:r w:rsidRPr="00837C0E">
              <w:rPr>
                <w:rFonts w:ascii="Sylfaen" w:hAnsi="Sylfaen"/>
                <w:b/>
                <w:sz w:val="18"/>
                <w:szCs w:val="18"/>
                <w:lang w:val="hy-AM"/>
              </w:rPr>
              <w:t>ՀՈԱԿ</w:t>
            </w:r>
          </w:p>
          <w:tbl>
            <w:tblPr>
              <w:tblW w:w="10672" w:type="dxa"/>
              <w:tblLayout w:type="fixed"/>
              <w:tblLook w:val="04A0"/>
            </w:tblPr>
            <w:tblGrid>
              <w:gridCol w:w="4007"/>
              <w:gridCol w:w="6665"/>
            </w:tblGrid>
            <w:tr w:rsidR="007560EB" w:rsidRPr="007560EB" w:rsidTr="00A217B5">
              <w:trPr>
                <w:trHeight w:val="255"/>
              </w:trPr>
              <w:tc>
                <w:tcPr>
                  <w:tcW w:w="4007" w:type="dxa"/>
                  <w:noWrap/>
                  <w:vAlign w:val="bottom"/>
                </w:tcPr>
                <w:p w:rsidR="007560EB" w:rsidRPr="00053598" w:rsidRDefault="007560EB" w:rsidP="007560EB">
                  <w:pPr>
                    <w:framePr w:hSpace="180" w:wrap="around" w:vAnchor="text" w:hAnchor="margin" w:xAlign="center" w:y="167"/>
                    <w:spacing w:line="360" w:lineRule="auto"/>
                    <w:rPr>
                      <w:rFonts w:ascii="GHEA Grapalat" w:hAnsi="GHEA Grapalat" w:cs="Sylfaen"/>
                      <w:b/>
                      <w:bCs/>
                      <w:lang w:val="nb-NO"/>
                    </w:rPr>
                  </w:pPr>
                  <w:r>
                    <w:rPr>
                      <w:rFonts w:ascii="Sylfaen" w:hAnsi="Sylfaen" w:cs="Sylfaen"/>
                      <w:b/>
                      <w:sz w:val="20"/>
                      <w:szCs w:val="20"/>
                    </w:rPr>
                    <w:t>գ</w:t>
                  </w:r>
                  <w:r w:rsidRPr="00053598">
                    <w:rPr>
                      <w:rFonts w:ascii="Sylfaen" w:hAnsi="Sylfaen" w:cs="Sylfaen"/>
                      <w:b/>
                      <w:sz w:val="20"/>
                      <w:szCs w:val="20"/>
                      <w:lang w:val="nb-NO"/>
                    </w:rPr>
                    <w:t xml:space="preserve">. </w:t>
                  </w:r>
                  <w:r>
                    <w:rPr>
                      <w:rFonts w:ascii="Sylfaen" w:hAnsi="Sylfaen" w:cs="Sylfaen"/>
                      <w:b/>
                      <w:sz w:val="20"/>
                      <w:szCs w:val="20"/>
                      <w:lang w:val="nb-NO"/>
                    </w:rPr>
                    <w:t>Գոռավան, Գ. Մարզպետունի 7</w:t>
                  </w:r>
                </w:p>
                <w:tbl>
                  <w:tblPr>
                    <w:tblW w:w="0" w:type="auto"/>
                    <w:tblLayout w:type="fixed"/>
                    <w:tblLook w:val="04A0"/>
                  </w:tblPr>
                  <w:tblGrid>
                    <w:gridCol w:w="333"/>
                    <w:gridCol w:w="2721"/>
                    <w:gridCol w:w="6665"/>
                  </w:tblGrid>
                  <w:tr w:rsidR="007560EB" w:rsidRPr="007560EB" w:rsidTr="00A217B5">
                    <w:trPr>
                      <w:trHeight w:val="255"/>
                    </w:trPr>
                    <w:tc>
                      <w:tcPr>
                        <w:tcW w:w="333" w:type="dxa"/>
                        <w:noWrap/>
                        <w:vAlign w:val="bottom"/>
                      </w:tcPr>
                      <w:p w:rsidR="007560EB" w:rsidRPr="00837C0E" w:rsidRDefault="007560EB" w:rsidP="007560EB">
                        <w:pPr>
                          <w:framePr w:hSpace="180" w:wrap="around" w:vAnchor="text" w:hAnchor="margin" w:xAlign="center" w:y="167"/>
                          <w:rPr>
                            <w:rFonts w:ascii="Sylfaen" w:hAnsi="Sylfaen" w:cs="Arial"/>
                            <w:b/>
                            <w:sz w:val="20"/>
                            <w:szCs w:val="20"/>
                            <w:lang w:val="nb-NO"/>
                          </w:rPr>
                        </w:pPr>
                      </w:p>
                    </w:tc>
                    <w:tc>
                      <w:tcPr>
                        <w:tcW w:w="2721" w:type="dxa"/>
                        <w:noWrap/>
                        <w:vAlign w:val="bottom"/>
                        <w:hideMark/>
                      </w:tcPr>
                      <w:p w:rsidR="007560EB" w:rsidRPr="00C7183E" w:rsidRDefault="007560EB" w:rsidP="007560EB">
                        <w:pPr>
                          <w:framePr w:hSpace="180" w:wrap="around" w:vAnchor="text" w:hAnchor="margin" w:xAlign="center" w:y="167"/>
                          <w:rPr>
                            <w:rFonts w:ascii="Sylfaen" w:hAnsi="Sylfaen" w:cs="Arial"/>
                            <w:b/>
                            <w:sz w:val="20"/>
                            <w:szCs w:val="20"/>
                            <w:lang w:val="es-ES"/>
                          </w:rPr>
                        </w:pPr>
                        <w:r w:rsidRPr="00837740">
                          <w:rPr>
                            <w:rFonts w:ascii="Arial Unicode" w:hAnsi="Arial Unicode" w:cs="Sylfaen"/>
                            <w:b/>
                            <w:sz w:val="20"/>
                            <w:szCs w:val="20"/>
                          </w:rPr>
                          <w:t>Ա</w:t>
                        </w:r>
                        <w:r>
                          <w:rPr>
                            <w:rFonts w:ascii="Arial Unicode" w:hAnsi="Arial Unicode" w:cs="Sylfaen"/>
                            <w:b/>
                            <w:sz w:val="20"/>
                            <w:szCs w:val="20"/>
                            <w:lang w:val="ru-RU"/>
                          </w:rPr>
                          <w:t>Կ</w:t>
                        </w:r>
                        <w:r w:rsidRPr="00837740">
                          <w:rPr>
                            <w:rFonts w:ascii="Arial Unicode" w:hAnsi="Arial Unicode" w:cs="Sylfaen"/>
                            <w:b/>
                            <w:sz w:val="20"/>
                            <w:szCs w:val="20"/>
                          </w:rPr>
                          <w:t>Բ</w:t>
                        </w:r>
                        <w:r>
                          <w:rPr>
                            <w:rFonts w:ascii="Arial Unicode" w:hAnsi="Arial Unicode" w:cs="Sylfaen"/>
                            <w:b/>
                            <w:sz w:val="20"/>
                            <w:szCs w:val="20"/>
                            <w:lang w:val="ru-RU"/>
                          </w:rPr>
                          <w:t>Ա</w:t>
                        </w:r>
                        <w:r w:rsidRPr="00C7183E">
                          <w:rPr>
                            <w:rFonts w:ascii="Arial Unicode" w:hAnsi="Arial Unicode" w:cs="Sylfaen"/>
                            <w:b/>
                            <w:sz w:val="20"/>
                            <w:szCs w:val="20"/>
                            <w:lang w:val="es-ES"/>
                          </w:rPr>
                          <w:t xml:space="preserve"> </w:t>
                        </w:r>
                        <w:r>
                          <w:rPr>
                            <w:rFonts w:ascii="Arial Unicode" w:hAnsi="Arial Unicode" w:cs="Sylfaen"/>
                            <w:b/>
                            <w:sz w:val="20"/>
                            <w:szCs w:val="20"/>
                            <w:lang w:val="ru-RU"/>
                          </w:rPr>
                          <w:t>ԿՐԵԴԻՏ</w:t>
                        </w:r>
                      </w:p>
                    </w:tc>
                    <w:tc>
                      <w:tcPr>
                        <w:tcW w:w="6665" w:type="dxa"/>
                        <w:noWrap/>
                        <w:vAlign w:val="bottom"/>
                      </w:tcPr>
                      <w:p w:rsidR="007560EB" w:rsidRPr="00837C0E" w:rsidRDefault="007560EB" w:rsidP="007560EB">
                        <w:pPr>
                          <w:framePr w:hSpace="180" w:wrap="around" w:vAnchor="text" w:hAnchor="margin" w:xAlign="center" w:y="167"/>
                          <w:rPr>
                            <w:rFonts w:ascii="Sylfaen" w:hAnsi="Sylfaen" w:cs="Arial"/>
                            <w:b/>
                            <w:sz w:val="20"/>
                            <w:szCs w:val="20"/>
                            <w:lang w:val="nb-NO"/>
                          </w:rPr>
                        </w:pPr>
                      </w:p>
                    </w:tc>
                  </w:tr>
                  <w:tr w:rsidR="007560EB" w:rsidRPr="007560EB" w:rsidTr="00A217B5">
                    <w:trPr>
                      <w:trHeight w:val="255"/>
                    </w:trPr>
                    <w:tc>
                      <w:tcPr>
                        <w:tcW w:w="333" w:type="dxa"/>
                        <w:noWrap/>
                        <w:vAlign w:val="bottom"/>
                      </w:tcPr>
                      <w:p w:rsidR="007560EB" w:rsidRPr="00837C0E" w:rsidRDefault="007560EB" w:rsidP="007560EB">
                        <w:pPr>
                          <w:framePr w:hSpace="180" w:wrap="around" w:vAnchor="text" w:hAnchor="margin" w:xAlign="center" w:y="167"/>
                          <w:rPr>
                            <w:rFonts w:ascii="Sylfaen" w:hAnsi="Sylfaen" w:cs="Arial"/>
                            <w:b/>
                            <w:sz w:val="20"/>
                            <w:szCs w:val="20"/>
                            <w:lang w:val="nb-NO"/>
                          </w:rPr>
                        </w:pPr>
                      </w:p>
                    </w:tc>
                    <w:tc>
                      <w:tcPr>
                        <w:tcW w:w="2721" w:type="dxa"/>
                        <w:noWrap/>
                        <w:vAlign w:val="bottom"/>
                        <w:hideMark/>
                      </w:tcPr>
                      <w:p w:rsidR="007560EB" w:rsidRPr="00837C0E" w:rsidRDefault="007560EB" w:rsidP="007560EB">
                        <w:pPr>
                          <w:framePr w:hSpace="180" w:wrap="around" w:vAnchor="text" w:hAnchor="margin" w:xAlign="center" w:y="167"/>
                          <w:rPr>
                            <w:rFonts w:ascii="Sylfaen" w:hAnsi="Sylfaen" w:cs="Arial"/>
                            <w:b/>
                            <w:sz w:val="20"/>
                            <w:szCs w:val="20"/>
                            <w:lang w:val="nb-NO"/>
                          </w:rPr>
                        </w:pPr>
                        <w:r>
                          <w:rPr>
                            <w:rFonts w:ascii="Sylfaen" w:hAnsi="Sylfaen" w:cs="Sylfaen"/>
                            <w:b/>
                            <w:sz w:val="20"/>
                            <w:szCs w:val="20"/>
                          </w:rPr>
                          <w:t>Վեդ</w:t>
                        </w:r>
                        <w:r w:rsidRPr="00837C0E">
                          <w:rPr>
                            <w:rFonts w:ascii="Sylfaen" w:hAnsi="Sylfaen" w:cs="Sylfaen"/>
                            <w:b/>
                            <w:sz w:val="20"/>
                            <w:szCs w:val="20"/>
                            <w:lang w:val="ru-RU"/>
                          </w:rPr>
                          <w:t>ի</w:t>
                        </w:r>
                        <w:r w:rsidRPr="00837C0E">
                          <w:rPr>
                            <w:rFonts w:ascii="Sylfaen" w:hAnsi="Sylfaen" w:cs="Arial LatArm"/>
                            <w:b/>
                            <w:sz w:val="20"/>
                            <w:szCs w:val="20"/>
                            <w:lang w:val="nb-NO"/>
                          </w:rPr>
                          <w:t xml:space="preserve"> </w:t>
                        </w:r>
                        <w:r w:rsidRPr="00837C0E">
                          <w:rPr>
                            <w:rFonts w:ascii="Sylfaen" w:hAnsi="Sylfaen" w:cs="Sylfaen"/>
                            <w:b/>
                            <w:sz w:val="20"/>
                            <w:szCs w:val="20"/>
                            <w:lang w:val="ru-RU"/>
                          </w:rPr>
                          <w:t>մ</w:t>
                        </w:r>
                        <w:r w:rsidRPr="00837C0E">
                          <w:rPr>
                            <w:rFonts w:ascii="Sylfaen" w:hAnsi="Sylfaen" w:cs="Arial LatArm"/>
                            <w:b/>
                            <w:sz w:val="20"/>
                            <w:szCs w:val="20"/>
                            <w:lang w:val="nb-NO"/>
                          </w:rPr>
                          <w:t>/</w:t>
                        </w:r>
                        <w:r w:rsidRPr="00837C0E">
                          <w:rPr>
                            <w:rFonts w:ascii="Sylfaen" w:hAnsi="Sylfaen" w:cs="Sylfaen"/>
                            <w:b/>
                            <w:sz w:val="20"/>
                            <w:szCs w:val="20"/>
                            <w:lang w:val="ru-RU"/>
                          </w:rPr>
                          <w:t>ճ</w:t>
                        </w:r>
                      </w:p>
                    </w:tc>
                    <w:tc>
                      <w:tcPr>
                        <w:tcW w:w="6665" w:type="dxa"/>
                        <w:noWrap/>
                        <w:vAlign w:val="bottom"/>
                      </w:tcPr>
                      <w:p w:rsidR="007560EB" w:rsidRPr="00837C0E" w:rsidRDefault="007560EB" w:rsidP="007560EB">
                        <w:pPr>
                          <w:framePr w:hSpace="180" w:wrap="around" w:vAnchor="text" w:hAnchor="margin" w:xAlign="center" w:y="167"/>
                          <w:rPr>
                            <w:rFonts w:ascii="Sylfaen" w:hAnsi="Sylfaen" w:cs="Arial"/>
                            <w:b/>
                            <w:sz w:val="20"/>
                            <w:szCs w:val="20"/>
                            <w:lang w:val="nb-NO"/>
                          </w:rPr>
                        </w:pPr>
                      </w:p>
                    </w:tc>
                  </w:tr>
                  <w:tr w:rsidR="007560EB" w:rsidRPr="007560EB" w:rsidTr="00A217B5">
                    <w:trPr>
                      <w:trHeight w:val="255"/>
                    </w:trPr>
                    <w:tc>
                      <w:tcPr>
                        <w:tcW w:w="333" w:type="dxa"/>
                        <w:noWrap/>
                        <w:vAlign w:val="bottom"/>
                      </w:tcPr>
                      <w:p w:rsidR="007560EB" w:rsidRPr="00837C0E" w:rsidRDefault="007560EB" w:rsidP="007560EB">
                        <w:pPr>
                          <w:framePr w:hSpace="180" w:wrap="around" w:vAnchor="text" w:hAnchor="margin" w:xAlign="center" w:y="167"/>
                          <w:rPr>
                            <w:rFonts w:ascii="Sylfaen" w:hAnsi="Sylfaen" w:cs="Arial"/>
                            <w:b/>
                            <w:sz w:val="20"/>
                            <w:szCs w:val="20"/>
                            <w:lang w:val="nb-NO"/>
                          </w:rPr>
                        </w:pPr>
                      </w:p>
                    </w:tc>
                    <w:tc>
                      <w:tcPr>
                        <w:tcW w:w="9386" w:type="dxa"/>
                        <w:gridSpan w:val="2"/>
                        <w:noWrap/>
                        <w:vAlign w:val="bottom"/>
                        <w:hideMark/>
                      </w:tcPr>
                      <w:p w:rsidR="007560EB" w:rsidRPr="00C7183E" w:rsidRDefault="007560EB" w:rsidP="007560EB">
                        <w:pPr>
                          <w:framePr w:hSpace="180" w:wrap="around" w:vAnchor="text" w:hAnchor="margin" w:xAlign="center" w:y="167"/>
                          <w:rPr>
                            <w:rFonts w:ascii="Sylfaen" w:hAnsi="Sylfaen" w:cs="Sylfaen"/>
                            <w:b/>
                            <w:sz w:val="20"/>
                            <w:szCs w:val="20"/>
                            <w:lang w:val="es-ES"/>
                          </w:rPr>
                        </w:pPr>
                        <w:r w:rsidRPr="00837C0E">
                          <w:rPr>
                            <w:rFonts w:ascii="Sylfaen" w:hAnsi="Sylfaen" w:cs="Sylfaen"/>
                            <w:b/>
                            <w:sz w:val="20"/>
                            <w:szCs w:val="20"/>
                            <w:lang w:val="en-GB"/>
                          </w:rPr>
                          <w:t>Հ</w:t>
                        </w:r>
                        <w:r w:rsidRPr="00837C0E">
                          <w:rPr>
                            <w:rFonts w:ascii="Sylfaen" w:hAnsi="Sylfaen" w:cs="Sylfaen"/>
                            <w:b/>
                            <w:sz w:val="20"/>
                            <w:szCs w:val="20"/>
                            <w:lang w:val="nb-NO"/>
                          </w:rPr>
                          <w:t>/</w:t>
                        </w:r>
                        <w:r w:rsidRPr="00837C0E">
                          <w:rPr>
                            <w:rFonts w:ascii="Sylfaen" w:hAnsi="Sylfaen" w:cs="Sylfaen"/>
                            <w:b/>
                            <w:sz w:val="20"/>
                            <w:szCs w:val="20"/>
                            <w:lang w:val="en-GB"/>
                          </w:rPr>
                          <w:t>Հ</w:t>
                        </w:r>
                        <w:r w:rsidRPr="00053598">
                          <w:rPr>
                            <w:rFonts w:ascii="Sylfaen" w:hAnsi="Sylfaen" w:cs="Sylfaen"/>
                            <w:b/>
                            <w:sz w:val="20"/>
                            <w:szCs w:val="20"/>
                            <w:lang w:val="pt-BR"/>
                          </w:rPr>
                          <w:t xml:space="preserve"> </w:t>
                        </w:r>
                        <w:r>
                          <w:rPr>
                            <w:rFonts w:ascii="Sylfaen" w:hAnsi="Sylfaen" w:cs="Sylfaen"/>
                            <w:b/>
                            <w:sz w:val="20"/>
                            <w:szCs w:val="20"/>
                            <w:lang w:val="es-ES"/>
                          </w:rPr>
                          <w:t>220121660066000</w:t>
                        </w:r>
                      </w:p>
                    </w:tc>
                  </w:tr>
                  <w:tr w:rsidR="007560EB" w:rsidRPr="007560EB" w:rsidTr="00A217B5">
                    <w:trPr>
                      <w:trHeight w:val="285"/>
                    </w:trPr>
                    <w:tc>
                      <w:tcPr>
                        <w:tcW w:w="333" w:type="dxa"/>
                        <w:noWrap/>
                        <w:vAlign w:val="bottom"/>
                      </w:tcPr>
                      <w:p w:rsidR="007560EB" w:rsidRPr="00837C0E" w:rsidRDefault="007560EB" w:rsidP="007560EB">
                        <w:pPr>
                          <w:framePr w:hSpace="180" w:wrap="around" w:vAnchor="text" w:hAnchor="margin" w:xAlign="center" w:y="167"/>
                          <w:rPr>
                            <w:rFonts w:ascii="Sylfaen" w:hAnsi="Sylfaen" w:cs="Arial"/>
                            <w:b/>
                            <w:sz w:val="20"/>
                            <w:szCs w:val="20"/>
                            <w:lang w:val="nb-NO"/>
                          </w:rPr>
                        </w:pPr>
                      </w:p>
                    </w:tc>
                    <w:tc>
                      <w:tcPr>
                        <w:tcW w:w="2721" w:type="dxa"/>
                        <w:noWrap/>
                        <w:vAlign w:val="bottom"/>
                        <w:hideMark/>
                      </w:tcPr>
                      <w:p w:rsidR="007560EB" w:rsidRPr="00C7183E" w:rsidRDefault="007560EB" w:rsidP="007560EB">
                        <w:pPr>
                          <w:framePr w:hSpace="180" w:wrap="around" w:vAnchor="text" w:hAnchor="margin" w:xAlign="center" w:y="167"/>
                          <w:rPr>
                            <w:rFonts w:ascii="Sylfaen" w:hAnsi="Sylfaen" w:cs="Sylfaen"/>
                            <w:b/>
                            <w:sz w:val="20"/>
                            <w:szCs w:val="20"/>
                            <w:lang w:val="es-ES"/>
                          </w:rPr>
                        </w:pPr>
                        <w:r w:rsidRPr="00837C0E">
                          <w:rPr>
                            <w:rFonts w:ascii="Sylfaen" w:hAnsi="Sylfaen" w:cs="Sylfaen"/>
                            <w:b/>
                            <w:sz w:val="20"/>
                            <w:szCs w:val="20"/>
                          </w:rPr>
                          <w:t>ՀՎՀՀ</w:t>
                        </w:r>
                        <w:r>
                          <w:rPr>
                            <w:rFonts w:ascii="Sylfaen" w:hAnsi="Sylfaen" w:cs="Sylfaen"/>
                            <w:b/>
                            <w:sz w:val="20"/>
                            <w:szCs w:val="20"/>
                            <w:lang w:val="nb-NO"/>
                          </w:rPr>
                          <w:t xml:space="preserve"> </w:t>
                        </w:r>
                        <w:r w:rsidRPr="00C7183E">
                          <w:rPr>
                            <w:rFonts w:ascii="Sylfaen" w:hAnsi="Sylfaen" w:cs="Sylfaen"/>
                            <w:b/>
                            <w:sz w:val="20"/>
                            <w:szCs w:val="20"/>
                            <w:lang w:val="es-ES"/>
                          </w:rPr>
                          <w:t>0</w:t>
                        </w:r>
                        <w:r>
                          <w:rPr>
                            <w:rFonts w:ascii="Sylfaen" w:hAnsi="Sylfaen" w:cs="Sylfaen"/>
                            <w:b/>
                            <w:sz w:val="20"/>
                            <w:szCs w:val="20"/>
                            <w:lang w:val="es-ES"/>
                          </w:rPr>
                          <w:t>4111684</w:t>
                        </w:r>
                      </w:p>
                    </w:tc>
                    <w:tc>
                      <w:tcPr>
                        <w:tcW w:w="6665" w:type="dxa"/>
                        <w:noWrap/>
                        <w:vAlign w:val="bottom"/>
                      </w:tcPr>
                      <w:p w:rsidR="007560EB" w:rsidRPr="00837C0E" w:rsidRDefault="007560EB" w:rsidP="007560EB">
                        <w:pPr>
                          <w:framePr w:hSpace="180" w:wrap="around" w:vAnchor="text" w:hAnchor="margin" w:xAlign="center" w:y="167"/>
                          <w:rPr>
                            <w:rFonts w:ascii="Sylfaen" w:hAnsi="Sylfaen" w:cs="Arial"/>
                            <w:b/>
                            <w:sz w:val="20"/>
                            <w:szCs w:val="20"/>
                            <w:lang w:val="nb-NO"/>
                          </w:rPr>
                        </w:pPr>
                      </w:p>
                    </w:tc>
                  </w:tr>
                  <w:tr w:rsidR="007560EB" w:rsidRPr="007560EB" w:rsidTr="00A217B5">
                    <w:trPr>
                      <w:trHeight w:val="255"/>
                    </w:trPr>
                    <w:tc>
                      <w:tcPr>
                        <w:tcW w:w="333" w:type="dxa"/>
                        <w:noWrap/>
                        <w:vAlign w:val="bottom"/>
                      </w:tcPr>
                      <w:p w:rsidR="007560EB" w:rsidRPr="00837C0E" w:rsidRDefault="007560EB" w:rsidP="007560EB">
                        <w:pPr>
                          <w:framePr w:hSpace="180" w:wrap="around" w:vAnchor="text" w:hAnchor="margin" w:xAlign="center" w:y="167"/>
                          <w:rPr>
                            <w:rFonts w:ascii="Sylfaen" w:hAnsi="Sylfaen" w:cs="Arial"/>
                            <w:b/>
                            <w:sz w:val="20"/>
                            <w:szCs w:val="20"/>
                            <w:lang w:val="nb-NO"/>
                          </w:rPr>
                        </w:pPr>
                      </w:p>
                    </w:tc>
                    <w:tc>
                      <w:tcPr>
                        <w:tcW w:w="2721" w:type="dxa"/>
                        <w:noWrap/>
                        <w:vAlign w:val="bottom"/>
                      </w:tcPr>
                      <w:p w:rsidR="007560EB" w:rsidRPr="00837C0E" w:rsidRDefault="007560EB" w:rsidP="007560EB">
                        <w:pPr>
                          <w:framePr w:hSpace="180" w:wrap="around" w:vAnchor="text" w:hAnchor="margin" w:xAlign="center" w:y="167"/>
                          <w:rPr>
                            <w:rFonts w:ascii="Sylfaen" w:hAnsi="Sylfaen" w:cs="Sylfaen"/>
                            <w:b/>
                            <w:sz w:val="20"/>
                            <w:szCs w:val="20"/>
                            <w:lang w:val="nb-NO"/>
                          </w:rPr>
                        </w:pPr>
                        <w:r w:rsidRPr="00837C0E">
                          <w:rPr>
                            <w:rFonts w:ascii="Sylfaen" w:hAnsi="Sylfaen" w:cs="Arial"/>
                            <w:b/>
                            <w:sz w:val="20"/>
                            <w:szCs w:val="20"/>
                            <w:lang w:val="nb-NO"/>
                          </w:rPr>
                          <w:t xml:space="preserve">Տնօրեն  </w:t>
                        </w:r>
                        <w:r>
                          <w:rPr>
                            <w:rFonts w:ascii="Sylfaen" w:hAnsi="Sylfaen" w:cs="Arial"/>
                            <w:b/>
                            <w:sz w:val="20"/>
                            <w:szCs w:val="20"/>
                            <w:lang w:val="nb-NO"/>
                          </w:rPr>
                          <w:t>Մ. Պետրոսյան</w:t>
                        </w:r>
                      </w:p>
                      <w:p w:rsidR="007560EB" w:rsidRPr="00837C0E" w:rsidRDefault="007560EB" w:rsidP="007560EB">
                        <w:pPr>
                          <w:framePr w:hSpace="180" w:wrap="around" w:vAnchor="text" w:hAnchor="margin" w:xAlign="center" w:y="167"/>
                          <w:rPr>
                            <w:rFonts w:ascii="Sylfaen" w:hAnsi="Sylfaen" w:cs="Arial"/>
                            <w:b/>
                            <w:sz w:val="20"/>
                            <w:szCs w:val="20"/>
                            <w:lang w:val="nb-NO"/>
                          </w:rPr>
                        </w:pPr>
                      </w:p>
                    </w:tc>
                    <w:tc>
                      <w:tcPr>
                        <w:tcW w:w="6665" w:type="dxa"/>
                        <w:noWrap/>
                        <w:vAlign w:val="bottom"/>
                      </w:tcPr>
                      <w:p w:rsidR="007560EB" w:rsidRPr="00837C0E" w:rsidRDefault="007560EB" w:rsidP="007560EB">
                        <w:pPr>
                          <w:framePr w:hSpace="180" w:wrap="around" w:vAnchor="text" w:hAnchor="margin" w:xAlign="center" w:y="167"/>
                          <w:rPr>
                            <w:rFonts w:ascii="Sylfaen" w:hAnsi="Sylfaen" w:cs="Arial"/>
                            <w:b/>
                            <w:sz w:val="20"/>
                            <w:szCs w:val="20"/>
                            <w:lang w:val="nb-NO"/>
                          </w:rPr>
                        </w:pPr>
                      </w:p>
                    </w:tc>
                  </w:tr>
                </w:tbl>
                <w:p w:rsidR="007560EB" w:rsidRPr="00837C0E" w:rsidRDefault="007560EB" w:rsidP="007560EB">
                  <w:pPr>
                    <w:framePr w:hSpace="180" w:wrap="around" w:vAnchor="text" w:hAnchor="margin" w:xAlign="center" w:y="167"/>
                    <w:spacing w:line="360" w:lineRule="auto"/>
                    <w:rPr>
                      <w:rFonts w:ascii="Sylfaen" w:hAnsi="Sylfaen" w:cs="Arial"/>
                      <w:b/>
                      <w:sz w:val="20"/>
                      <w:szCs w:val="20"/>
                      <w:lang w:val="nb-NO"/>
                    </w:rPr>
                  </w:pPr>
                </w:p>
              </w:tc>
              <w:tc>
                <w:tcPr>
                  <w:tcW w:w="6665" w:type="dxa"/>
                  <w:noWrap/>
                  <w:vAlign w:val="bottom"/>
                </w:tcPr>
                <w:p w:rsidR="007560EB" w:rsidRPr="00837C0E" w:rsidRDefault="007560EB" w:rsidP="007560EB">
                  <w:pPr>
                    <w:framePr w:hSpace="180" w:wrap="around" w:vAnchor="text" w:hAnchor="margin" w:xAlign="center" w:y="167"/>
                    <w:ind w:left="5562"/>
                    <w:rPr>
                      <w:rFonts w:ascii="Sylfaen" w:hAnsi="Sylfaen" w:cs="Arial"/>
                      <w:b/>
                      <w:sz w:val="20"/>
                      <w:szCs w:val="20"/>
                      <w:lang w:val="nb-NO"/>
                    </w:rPr>
                  </w:pPr>
                </w:p>
              </w:tc>
            </w:tr>
          </w:tbl>
          <w:p w:rsidR="007560EB" w:rsidRPr="00551E8B" w:rsidRDefault="007560EB" w:rsidP="007560EB">
            <w:pPr>
              <w:jc w:val="center"/>
              <w:rPr>
                <w:rFonts w:ascii="GHEA Grapalat" w:hAnsi="GHEA Grapalat"/>
                <w:sz w:val="18"/>
                <w:szCs w:val="18"/>
                <w:lang w:val="nb-NO"/>
              </w:rPr>
            </w:pPr>
            <w:r w:rsidRPr="00551E8B">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551E8B">
              <w:rPr>
                <w:rFonts w:ascii="GHEA Grapalat" w:hAnsi="GHEA Grapalat"/>
                <w:sz w:val="18"/>
                <w:szCs w:val="18"/>
                <w:lang w:val="nb-NO"/>
              </w:rPr>
              <w:t>/</w:t>
            </w:r>
          </w:p>
          <w:p w:rsidR="007560EB" w:rsidRPr="00A71D81" w:rsidRDefault="007560EB" w:rsidP="007560EB">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4536" w:type="dxa"/>
          </w:tcPr>
          <w:p w:rsidR="007560EB" w:rsidRDefault="007560EB" w:rsidP="007560EB">
            <w:pPr>
              <w:jc w:val="center"/>
              <w:rPr>
                <w:rFonts w:ascii="GHEA Grapalat" w:hAnsi="GHEA Grapalat" w:cs="Sylfaen"/>
                <w:b/>
                <w:bCs/>
                <w:lang w:val="nb-NO"/>
              </w:rPr>
            </w:pPr>
          </w:p>
          <w:p w:rsidR="007560EB" w:rsidRDefault="007560EB" w:rsidP="007560EB">
            <w:pPr>
              <w:jc w:val="center"/>
              <w:rPr>
                <w:rFonts w:ascii="GHEA Grapalat" w:hAnsi="GHEA Grapalat" w:cs="Sylfaen"/>
                <w:b/>
                <w:bCs/>
                <w:lang w:val="nb-NO"/>
              </w:rPr>
            </w:pPr>
          </w:p>
          <w:p w:rsidR="007560EB" w:rsidRDefault="007560EB" w:rsidP="007560EB">
            <w:pPr>
              <w:jc w:val="center"/>
              <w:rPr>
                <w:rFonts w:ascii="GHEA Grapalat" w:hAnsi="GHEA Grapalat" w:cs="Sylfaen"/>
                <w:b/>
                <w:bCs/>
                <w:lang w:val="nb-NO"/>
              </w:rPr>
            </w:pPr>
          </w:p>
          <w:p w:rsidR="007560EB" w:rsidRDefault="007560EB" w:rsidP="007560EB">
            <w:pPr>
              <w:jc w:val="center"/>
              <w:rPr>
                <w:rFonts w:ascii="GHEA Grapalat" w:hAnsi="GHEA Grapalat" w:cs="Sylfaen"/>
                <w:b/>
                <w:bCs/>
                <w:lang w:val="nb-NO"/>
              </w:rPr>
            </w:pPr>
          </w:p>
          <w:p w:rsidR="007560EB" w:rsidRDefault="007560EB" w:rsidP="007560EB">
            <w:pPr>
              <w:jc w:val="center"/>
              <w:rPr>
                <w:rFonts w:ascii="GHEA Grapalat" w:hAnsi="GHEA Grapalat" w:cs="Sylfaen"/>
                <w:b/>
                <w:bCs/>
                <w:lang w:val="nb-NO"/>
              </w:rPr>
            </w:pPr>
          </w:p>
          <w:p w:rsidR="007560EB" w:rsidRPr="005E7A9D" w:rsidRDefault="007560EB" w:rsidP="007560EB">
            <w:pPr>
              <w:jc w:val="center"/>
              <w:rPr>
                <w:rFonts w:ascii="GHEA Grapalat" w:hAnsi="GHEA Grapalat"/>
                <w:sz w:val="18"/>
                <w:szCs w:val="18"/>
                <w:lang w:val="nb-NO"/>
              </w:rPr>
            </w:pPr>
          </w:p>
        </w:tc>
        <w:tc>
          <w:tcPr>
            <w:tcW w:w="760" w:type="dxa"/>
          </w:tcPr>
          <w:p w:rsidR="007560EB" w:rsidRPr="005E7A9D" w:rsidRDefault="007560EB" w:rsidP="007560EB">
            <w:pPr>
              <w:jc w:val="center"/>
              <w:rPr>
                <w:rFonts w:ascii="GHEA Grapalat" w:hAnsi="GHEA Grapalat"/>
                <w:lang w:val="nb-NO"/>
              </w:rPr>
            </w:pPr>
          </w:p>
        </w:tc>
        <w:tc>
          <w:tcPr>
            <w:tcW w:w="4343" w:type="dxa"/>
          </w:tcPr>
          <w:p w:rsidR="007560EB" w:rsidRDefault="007560EB" w:rsidP="007560EB">
            <w:pPr>
              <w:jc w:val="center"/>
              <w:rPr>
                <w:rFonts w:ascii="GHEA Grapalat" w:hAnsi="GHEA Grapalat" w:cs="Sylfaen"/>
                <w:b/>
                <w:bCs/>
                <w:lang w:val="pt-BR"/>
              </w:rPr>
            </w:pPr>
          </w:p>
          <w:p w:rsidR="007560EB" w:rsidRDefault="007560EB" w:rsidP="007560EB">
            <w:pPr>
              <w:jc w:val="center"/>
              <w:rPr>
                <w:rFonts w:ascii="GHEA Grapalat" w:hAnsi="GHEA Grapalat" w:cs="Sylfaen"/>
                <w:b/>
                <w:bCs/>
                <w:lang w:val="pt-BR"/>
              </w:rPr>
            </w:pPr>
          </w:p>
          <w:p w:rsidR="007560EB" w:rsidRDefault="007560EB" w:rsidP="007560EB">
            <w:pPr>
              <w:jc w:val="center"/>
              <w:rPr>
                <w:rFonts w:ascii="GHEA Grapalat" w:hAnsi="GHEA Grapalat" w:cs="Sylfaen"/>
                <w:b/>
                <w:bCs/>
                <w:lang w:val="pt-BR"/>
              </w:rPr>
            </w:pPr>
          </w:p>
          <w:p w:rsidR="007560EB" w:rsidRDefault="007560EB" w:rsidP="007560EB">
            <w:pPr>
              <w:jc w:val="center"/>
              <w:rPr>
                <w:rFonts w:ascii="GHEA Grapalat" w:hAnsi="GHEA Grapalat" w:cs="Sylfaen"/>
                <w:b/>
                <w:bCs/>
                <w:lang w:val="pt-BR"/>
              </w:rPr>
            </w:pPr>
          </w:p>
          <w:p w:rsidR="007560EB" w:rsidRDefault="007560EB" w:rsidP="007560EB">
            <w:pPr>
              <w:jc w:val="center"/>
              <w:rPr>
                <w:rFonts w:ascii="GHEA Grapalat" w:hAnsi="GHEA Grapalat" w:cs="Sylfaen"/>
                <w:b/>
                <w:bCs/>
                <w:lang w:val="pt-BR"/>
              </w:rPr>
            </w:pPr>
          </w:p>
          <w:p w:rsidR="007560EB" w:rsidRPr="00A71D81" w:rsidRDefault="007560EB" w:rsidP="007560EB">
            <w:pPr>
              <w:jc w:val="center"/>
              <w:rPr>
                <w:rFonts w:ascii="GHEA Grapalat" w:hAnsi="GHEA Grapalat" w:cs="Sylfaen"/>
                <w:b/>
                <w:bCs/>
                <w:lang w:val="ru-RU"/>
              </w:rPr>
            </w:pPr>
            <w:r w:rsidRPr="00A71D81">
              <w:rPr>
                <w:rFonts w:ascii="GHEA Grapalat" w:hAnsi="GHEA Grapalat" w:cs="Sylfaen"/>
                <w:b/>
                <w:bCs/>
                <w:lang w:val="pt-BR"/>
              </w:rPr>
              <w:t>ՎԱՃԱՌՈՂ</w:t>
            </w:r>
          </w:p>
          <w:p w:rsidR="007560EB" w:rsidRPr="00A71D81" w:rsidRDefault="007560EB" w:rsidP="007560EB">
            <w:pPr>
              <w:jc w:val="center"/>
              <w:rPr>
                <w:rFonts w:ascii="GHEA Grapalat" w:hAnsi="GHEA Grapalat"/>
                <w:lang w:val="ru-RU"/>
              </w:rPr>
            </w:pPr>
          </w:p>
          <w:p w:rsidR="007560EB" w:rsidRPr="00A71D81" w:rsidRDefault="007560EB" w:rsidP="007560EB">
            <w:pPr>
              <w:jc w:val="center"/>
              <w:rPr>
                <w:rFonts w:ascii="GHEA Grapalat" w:hAnsi="GHEA Grapalat"/>
                <w:lang w:val="ru-RU"/>
              </w:rPr>
            </w:pPr>
          </w:p>
          <w:p w:rsidR="007560EB" w:rsidRPr="00A71D81" w:rsidRDefault="007560EB" w:rsidP="007560EB">
            <w:pPr>
              <w:jc w:val="center"/>
              <w:rPr>
                <w:rFonts w:ascii="GHEA Grapalat" w:hAnsi="GHEA Grapalat"/>
                <w:lang w:val="ru-RU"/>
              </w:rPr>
            </w:pPr>
            <w:r w:rsidRPr="00A71D81">
              <w:rPr>
                <w:rFonts w:ascii="GHEA Grapalat" w:hAnsi="GHEA Grapalat"/>
                <w:lang w:val="ru-RU"/>
              </w:rPr>
              <w:t>---------------------------------</w:t>
            </w:r>
          </w:p>
          <w:p w:rsidR="007560EB" w:rsidRPr="00A71D81" w:rsidRDefault="007560EB" w:rsidP="007560EB">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7560EB" w:rsidRPr="00A71D81" w:rsidRDefault="007560EB" w:rsidP="007560EB">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w:t>
      </w:r>
      <w:r w:rsidR="00700C81" w:rsidRPr="00A71D81">
        <w:rPr>
          <w:rFonts w:ascii="GHEA Grapalat" w:hAnsi="GHEA Grapalat" w:cs="Sylfaen"/>
          <w:i/>
          <w:sz w:val="18"/>
          <w:szCs w:val="18"/>
          <w:lang w:val="pt-BR"/>
        </w:rPr>
        <w:lastRenderedPageBreak/>
        <w:t>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8"/>
        <w:gridCol w:w="1682"/>
        <w:gridCol w:w="5053"/>
        <w:gridCol w:w="493"/>
        <w:gridCol w:w="6"/>
        <w:gridCol w:w="487"/>
        <w:gridCol w:w="493"/>
        <w:gridCol w:w="6"/>
        <w:gridCol w:w="487"/>
        <w:gridCol w:w="483"/>
        <w:gridCol w:w="10"/>
        <w:gridCol w:w="493"/>
        <w:gridCol w:w="483"/>
        <w:gridCol w:w="10"/>
        <w:gridCol w:w="493"/>
        <w:gridCol w:w="499"/>
        <w:gridCol w:w="493"/>
        <w:gridCol w:w="21"/>
        <w:gridCol w:w="475"/>
        <w:gridCol w:w="499"/>
        <w:gridCol w:w="2054"/>
      </w:tblGrid>
      <w:tr w:rsidR="003E0369" w:rsidRPr="001D0CA2" w:rsidTr="006A3DB7">
        <w:trPr>
          <w:trHeight w:val="208"/>
        </w:trPr>
        <w:tc>
          <w:tcPr>
            <w:tcW w:w="15468" w:type="dxa"/>
            <w:gridSpan w:val="21"/>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lang w:val="es-ES"/>
              </w:rPr>
              <w:t>Ապրանքի</w:t>
            </w:r>
          </w:p>
        </w:tc>
      </w:tr>
      <w:tr w:rsidR="003E0369" w:rsidRPr="007560EB" w:rsidTr="006A3DB7">
        <w:trPr>
          <w:trHeight w:val="208"/>
        </w:trPr>
        <w:tc>
          <w:tcPr>
            <w:tcW w:w="748" w:type="dxa"/>
            <w:vAlign w:val="center"/>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rPr>
              <w:t>հրավերով նախատեսված չափաբաժնի համարը</w:t>
            </w:r>
          </w:p>
        </w:tc>
        <w:tc>
          <w:tcPr>
            <w:tcW w:w="1682" w:type="dxa"/>
            <w:vAlign w:val="center"/>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rPr>
              <w:t>գնումների</w:t>
            </w:r>
            <w:r w:rsidRPr="001D0CA2">
              <w:rPr>
                <w:rFonts w:ascii="GHEA Grapalat" w:hAnsi="GHEA Grapalat"/>
                <w:sz w:val="16"/>
                <w:szCs w:val="16"/>
                <w:lang w:val="es-ES"/>
              </w:rPr>
              <w:t xml:space="preserve"> </w:t>
            </w:r>
            <w:r w:rsidRPr="001D0CA2">
              <w:rPr>
                <w:rFonts w:ascii="GHEA Grapalat" w:hAnsi="GHEA Grapalat"/>
                <w:sz w:val="16"/>
                <w:szCs w:val="16"/>
              </w:rPr>
              <w:t>պլանով</w:t>
            </w:r>
            <w:r w:rsidRPr="001D0CA2">
              <w:rPr>
                <w:rFonts w:ascii="GHEA Grapalat" w:hAnsi="GHEA Grapalat"/>
                <w:sz w:val="16"/>
                <w:szCs w:val="16"/>
                <w:lang w:val="es-ES"/>
              </w:rPr>
              <w:t xml:space="preserve"> </w:t>
            </w:r>
            <w:r w:rsidRPr="001D0CA2">
              <w:rPr>
                <w:rFonts w:ascii="GHEA Grapalat" w:hAnsi="GHEA Grapalat"/>
                <w:sz w:val="16"/>
                <w:szCs w:val="16"/>
              </w:rPr>
              <w:t>նախատեսված</w:t>
            </w:r>
            <w:r w:rsidRPr="001D0CA2">
              <w:rPr>
                <w:rFonts w:ascii="GHEA Grapalat" w:hAnsi="GHEA Grapalat"/>
                <w:sz w:val="16"/>
                <w:szCs w:val="16"/>
                <w:lang w:val="es-ES"/>
              </w:rPr>
              <w:t xml:space="preserve"> </w:t>
            </w:r>
            <w:r w:rsidRPr="001D0CA2">
              <w:rPr>
                <w:rFonts w:ascii="GHEA Grapalat" w:hAnsi="GHEA Grapalat"/>
                <w:sz w:val="16"/>
                <w:szCs w:val="16"/>
              </w:rPr>
              <w:t>միջանցիկ</w:t>
            </w:r>
            <w:r w:rsidRPr="001D0CA2">
              <w:rPr>
                <w:rFonts w:ascii="GHEA Grapalat" w:hAnsi="GHEA Grapalat"/>
                <w:sz w:val="16"/>
                <w:szCs w:val="16"/>
                <w:lang w:val="es-ES"/>
              </w:rPr>
              <w:t xml:space="preserve"> </w:t>
            </w:r>
            <w:r w:rsidRPr="001D0CA2">
              <w:rPr>
                <w:rFonts w:ascii="GHEA Grapalat" w:hAnsi="GHEA Grapalat"/>
                <w:sz w:val="16"/>
                <w:szCs w:val="16"/>
              </w:rPr>
              <w:t>ծածկագիրը</w:t>
            </w:r>
            <w:r w:rsidRPr="001D0CA2">
              <w:rPr>
                <w:rFonts w:ascii="GHEA Grapalat" w:hAnsi="GHEA Grapalat"/>
                <w:sz w:val="16"/>
                <w:szCs w:val="16"/>
                <w:lang w:val="es-ES"/>
              </w:rPr>
              <w:t xml:space="preserve">` </w:t>
            </w:r>
            <w:r w:rsidRPr="001D0CA2">
              <w:rPr>
                <w:rFonts w:ascii="GHEA Grapalat" w:hAnsi="GHEA Grapalat"/>
                <w:sz w:val="16"/>
                <w:szCs w:val="16"/>
              </w:rPr>
              <w:t>ըստ</w:t>
            </w:r>
            <w:r w:rsidRPr="001D0CA2">
              <w:rPr>
                <w:rFonts w:ascii="GHEA Grapalat" w:hAnsi="GHEA Grapalat"/>
                <w:sz w:val="16"/>
                <w:szCs w:val="16"/>
                <w:lang w:val="es-ES"/>
              </w:rPr>
              <w:t xml:space="preserve"> </w:t>
            </w:r>
            <w:r w:rsidRPr="001D0CA2">
              <w:rPr>
                <w:rFonts w:ascii="GHEA Grapalat" w:hAnsi="GHEA Grapalat"/>
                <w:sz w:val="16"/>
                <w:szCs w:val="16"/>
              </w:rPr>
              <w:t>ԳՄԱ</w:t>
            </w:r>
            <w:r w:rsidRPr="001D0CA2">
              <w:rPr>
                <w:rFonts w:ascii="GHEA Grapalat" w:hAnsi="GHEA Grapalat"/>
                <w:sz w:val="16"/>
                <w:szCs w:val="16"/>
                <w:lang w:val="es-ES"/>
              </w:rPr>
              <w:t xml:space="preserve"> </w:t>
            </w:r>
            <w:r w:rsidRPr="001D0CA2">
              <w:rPr>
                <w:rFonts w:ascii="GHEA Grapalat" w:hAnsi="GHEA Grapalat"/>
                <w:sz w:val="16"/>
                <w:szCs w:val="16"/>
              </w:rPr>
              <w:t>դասակարգման</w:t>
            </w:r>
            <w:r w:rsidRPr="001D0CA2">
              <w:rPr>
                <w:rFonts w:ascii="GHEA Grapalat" w:hAnsi="GHEA Grapalat"/>
                <w:sz w:val="16"/>
                <w:szCs w:val="16"/>
                <w:lang w:val="es-ES"/>
              </w:rPr>
              <w:t xml:space="preserve"> (CPV)</w:t>
            </w:r>
          </w:p>
        </w:tc>
        <w:tc>
          <w:tcPr>
            <w:tcW w:w="5053" w:type="dxa"/>
            <w:vAlign w:val="center"/>
          </w:tcPr>
          <w:p w:rsidR="003E0369" w:rsidRPr="001D0CA2" w:rsidRDefault="003E0369" w:rsidP="008401E7">
            <w:pPr>
              <w:jc w:val="center"/>
              <w:rPr>
                <w:rFonts w:ascii="GHEA Grapalat" w:hAnsi="GHEA Grapalat"/>
                <w:sz w:val="16"/>
                <w:szCs w:val="16"/>
                <w:lang w:val="es-ES"/>
              </w:rPr>
            </w:pPr>
            <w:r w:rsidRPr="001D0CA2">
              <w:rPr>
                <w:rFonts w:ascii="GHEA Grapalat" w:hAnsi="GHEA Grapalat"/>
                <w:sz w:val="16"/>
                <w:szCs w:val="16"/>
              </w:rPr>
              <w:t>անվանումը</w:t>
            </w:r>
          </w:p>
        </w:tc>
        <w:tc>
          <w:tcPr>
            <w:tcW w:w="7985" w:type="dxa"/>
            <w:gridSpan w:val="18"/>
            <w:vAlign w:val="center"/>
          </w:tcPr>
          <w:p w:rsidR="003E0369" w:rsidRPr="001D0CA2" w:rsidRDefault="003E0369" w:rsidP="008401E7">
            <w:pPr>
              <w:jc w:val="both"/>
              <w:rPr>
                <w:rFonts w:ascii="GHEA Grapalat" w:hAnsi="GHEA Grapalat"/>
                <w:sz w:val="16"/>
                <w:szCs w:val="16"/>
                <w:lang w:val="es-ES"/>
              </w:rPr>
            </w:pPr>
            <w:r w:rsidRPr="001D0CA2">
              <w:rPr>
                <w:rFonts w:ascii="GHEA Grapalat" w:hAnsi="GHEA Grapalat"/>
                <w:sz w:val="16"/>
                <w:szCs w:val="16"/>
                <w:lang w:val="es-ES"/>
              </w:rPr>
              <w:t>դիմաց վճարումները նախատեսվում է իրականացնել 20</w:t>
            </w:r>
            <w:r>
              <w:rPr>
                <w:rFonts w:ascii="GHEA Grapalat" w:hAnsi="GHEA Grapalat"/>
                <w:sz w:val="16"/>
                <w:szCs w:val="16"/>
                <w:lang w:val="es-ES"/>
              </w:rPr>
              <w:t>22</w:t>
            </w:r>
            <w:r w:rsidRPr="001D0CA2">
              <w:rPr>
                <w:rFonts w:ascii="GHEA Grapalat" w:hAnsi="GHEA Grapalat"/>
                <w:sz w:val="16"/>
                <w:szCs w:val="16"/>
                <w:lang w:val="es-ES"/>
              </w:rPr>
              <w:t xml:space="preserve">  թ-ին` ըստ ամիսների, այդ թվում**</w:t>
            </w:r>
          </w:p>
        </w:tc>
      </w:tr>
      <w:tr w:rsidR="003E0369" w:rsidRPr="001D0CA2" w:rsidTr="006A3DB7">
        <w:trPr>
          <w:trHeight w:val="2253"/>
        </w:trPr>
        <w:tc>
          <w:tcPr>
            <w:tcW w:w="748" w:type="dxa"/>
          </w:tcPr>
          <w:p w:rsidR="003E0369" w:rsidRPr="001D0CA2" w:rsidRDefault="003E0369" w:rsidP="008401E7">
            <w:pPr>
              <w:jc w:val="center"/>
              <w:rPr>
                <w:rFonts w:ascii="GHEA Grapalat" w:hAnsi="GHEA Grapalat"/>
                <w:sz w:val="16"/>
                <w:szCs w:val="16"/>
                <w:lang w:val="es-ES"/>
              </w:rPr>
            </w:pPr>
          </w:p>
        </w:tc>
        <w:tc>
          <w:tcPr>
            <w:tcW w:w="1682" w:type="dxa"/>
          </w:tcPr>
          <w:p w:rsidR="003E0369" w:rsidRPr="001D0CA2" w:rsidRDefault="003E0369" w:rsidP="008401E7">
            <w:pPr>
              <w:jc w:val="center"/>
              <w:rPr>
                <w:rFonts w:ascii="GHEA Grapalat" w:hAnsi="GHEA Grapalat"/>
                <w:sz w:val="16"/>
                <w:szCs w:val="16"/>
                <w:lang w:val="es-ES"/>
              </w:rPr>
            </w:pPr>
          </w:p>
        </w:tc>
        <w:tc>
          <w:tcPr>
            <w:tcW w:w="5053" w:type="dxa"/>
          </w:tcPr>
          <w:p w:rsidR="003E0369" w:rsidRPr="001D0CA2" w:rsidRDefault="003E0369" w:rsidP="008401E7">
            <w:pPr>
              <w:jc w:val="center"/>
              <w:rPr>
                <w:rFonts w:ascii="GHEA Grapalat" w:hAnsi="GHEA Grapalat"/>
                <w:sz w:val="16"/>
                <w:szCs w:val="16"/>
                <w:lang w:val="es-ES"/>
              </w:rPr>
            </w:pPr>
          </w:p>
        </w:tc>
        <w:tc>
          <w:tcPr>
            <w:tcW w:w="493" w:type="dxa"/>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հունվար</w:t>
            </w:r>
          </w:p>
        </w:tc>
        <w:tc>
          <w:tcPr>
            <w:tcW w:w="493" w:type="dxa"/>
            <w:gridSpan w:val="2"/>
            <w:textDirection w:val="btLr"/>
            <w:vAlign w:val="center"/>
          </w:tcPr>
          <w:p w:rsidR="003E0369" w:rsidRPr="001D0CA2" w:rsidRDefault="003E0369" w:rsidP="008401E7">
            <w:pPr>
              <w:ind w:left="113" w:right="-7"/>
              <w:jc w:val="center"/>
              <w:rPr>
                <w:rFonts w:ascii="GHEA Grapalat" w:hAnsi="GHEA Grapalat" w:cs="Sylfaen"/>
                <w:sz w:val="16"/>
                <w:szCs w:val="16"/>
                <w:lang w:val="pt-BR"/>
              </w:rPr>
            </w:pPr>
            <w:r w:rsidRPr="001D0CA2">
              <w:rPr>
                <w:rFonts w:ascii="GHEA Grapalat" w:hAnsi="GHEA Grapalat" w:cs="Sylfaen"/>
                <w:sz w:val="16"/>
                <w:szCs w:val="16"/>
                <w:lang w:val="pt-BR"/>
              </w:rPr>
              <w:t>փետրվար</w:t>
            </w:r>
          </w:p>
        </w:tc>
        <w:tc>
          <w:tcPr>
            <w:tcW w:w="493" w:type="dxa"/>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մարտ</w:t>
            </w:r>
          </w:p>
        </w:tc>
        <w:tc>
          <w:tcPr>
            <w:tcW w:w="493" w:type="dxa"/>
            <w:gridSpan w:val="2"/>
            <w:textDirection w:val="btLr"/>
            <w:vAlign w:val="center"/>
          </w:tcPr>
          <w:p w:rsidR="003E0369" w:rsidRPr="001D0CA2" w:rsidRDefault="003E0369" w:rsidP="008401E7">
            <w:pPr>
              <w:ind w:left="113" w:right="-7"/>
              <w:jc w:val="center"/>
              <w:rPr>
                <w:rFonts w:ascii="GHEA Grapalat" w:hAnsi="GHEA Grapalat" w:cs="Sylfaen"/>
                <w:sz w:val="16"/>
                <w:szCs w:val="16"/>
                <w:lang w:val="pt-BR"/>
              </w:rPr>
            </w:pPr>
            <w:r w:rsidRPr="001D0CA2">
              <w:rPr>
                <w:rFonts w:ascii="GHEA Grapalat" w:hAnsi="GHEA Grapalat" w:cs="Sylfaen"/>
                <w:sz w:val="16"/>
                <w:szCs w:val="16"/>
                <w:lang w:val="pt-BR"/>
              </w:rPr>
              <w:t>ապրիլ</w:t>
            </w:r>
          </w:p>
        </w:tc>
        <w:tc>
          <w:tcPr>
            <w:tcW w:w="493" w:type="dxa"/>
            <w:gridSpan w:val="2"/>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մայիս</w:t>
            </w:r>
          </w:p>
        </w:tc>
        <w:tc>
          <w:tcPr>
            <w:tcW w:w="493" w:type="dxa"/>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հունիս</w:t>
            </w:r>
          </w:p>
        </w:tc>
        <w:tc>
          <w:tcPr>
            <w:tcW w:w="493" w:type="dxa"/>
            <w:gridSpan w:val="2"/>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հուլիս</w:t>
            </w:r>
            <w:r w:rsidRPr="001D0CA2">
              <w:rPr>
                <w:rFonts w:ascii="GHEA Grapalat" w:hAnsi="GHEA Grapalat" w:cs="Times Armenian"/>
                <w:sz w:val="16"/>
                <w:szCs w:val="16"/>
                <w:lang w:val="pt-BR"/>
              </w:rPr>
              <w:t xml:space="preserve"> </w:t>
            </w:r>
          </w:p>
        </w:tc>
        <w:tc>
          <w:tcPr>
            <w:tcW w:w="493" w:type="dxa"/>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օգոստոս</w:t>
            </w:r>
          </w:p>
        </w:tc>
        <w:tc>
          <w:tcPr>
            <w:tcW w:w="499" w:type="dxa"/>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սեպտեմբեր</w:t>
            </w:r>
            <w:r w:rsidRPr="001D0CA2">
              <w:rPr>
                <w:rFonts w:ascii="GHEA Grapalat" w:hAnsi="GHEA Grapalat" w:cs="Times Armenian"/>
                <w:sz w:val="16"/>
                <w:szCs w:val="16"/>
                <w:lang w:val="pt-BR"/>
              </w:rPr>
              <w:t xml:space="preserve"> </w:t>
            </w:r>
          </w:p>
        </w:tc>
        <w:tc>
          <w:tcPr>
            <w:tcW w:w="493" w:type="dxa"/>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հոկտեմբեր</w:t>
            </w:r>
          </w:p>
        </w:tc>
        <w:tc>
          <w:tcPr>
            <w:tcW w:w="496" w:type="dxa"/>
            <w:gridSpan w:val="2"/>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sz w:val="16"/>
                <w:szCs w:val="16"/>
              </w:rPr>
              <w:t xml:space="preserve"> </w:t>
            </w:r>
            <w:r w:rsidRPr="001D0CA2">
              <w:rPr>
                <w:rFonts w:ascii="GHEA Grapalat" w:hAnsi="GHEA Grapalat" w:cs="Sylfaen"/>
                <w:sz w:val="16"/>
                <w:szCs w:val="16"/>
                <w:lang w:val="pt-BR"/>
              </w:rPr>
              <w:t>նոյեմբեր</w:t>
            </w:r>
          </w:p>
        </w:tc>
        <w:tc>
          <w:tcPr>
            <w:tcW w:w="499" w:type="dxa"/>
            <w:textDirection w:val="btLr"/>
            <w:vAlign w:val="center"/>
          </w:tcPr>
          <w:p w:rsidR="003E0369" w:rsidRPr="001D0CA2" w:rsidRDefault="003E0369" w:rsidP="008401E7">
            <w:pPr>
              <w:ind w:left="113" w:right="-7"/>
              <w:jc w:val="center"/>
              <w:rPr>
                <w:rFonts w:ascii="GHEA Grapalat" w:hAnsi="GHEA Grapalat"/>
                <w:sz w:val="16"/>
                <w:szCs w:val="16"/>
                <w:lang w:val="pt-BR"/>
              </w:rPr>
            </w:pPr>
            <w:r w:rsidRPr="001D0CA2">
              <w:rPr>
                <w:rFonts w:ascii="GHEA Grapalat" w:hAnsi="GHEA Grapalat" w:cs="Sylfaen"/>
                <w:sz w:val="16"/>
                <w:szCs w:val="16"/>
                <w:lang w:val="pt-BR"/>
              </w:rPr>
              <w:t>դեկտեմբեր</w:t>
            </w:r>
          </w:p>
        </w:tc>
        <w:tc>
          <w:tcPr>
            <w:tcW w:w="2054" w:type="dxa"/>
            <w:vAlign w:val="center"/>
          </w:tcPr>
          <w:p w:rsidR="003E0369" w:rsidRPr="001D0CA2" w:rsidRDefault="003E0369" w:rsidP="008401E7">
            <w:pPr>
              <w:ind w:right="-1"/>
              <w:jc w:val="center"/>
              <w:rPr>
                <w:rFonts w:ascii="GHEA Grapalat" w:hAnsi="GHEA Grapalat"/>
                <w:sz w:val="16"/>
                <w:szCs w:val="16"/>
                <w:lang w:val="pt-BR"/>
              </w:rPr>
            </w:pPr>
            <w:r w:rsidRPr="001D0CA2">
              <w:rPr>
                <w:rFonts w:ascii="GHEA Grapalat" w:hAnsi="GHEA Grapalat" w:cs="Sylfaen"/>
                <w:sz w:val="16"/>
                <w:szCs w:val="16"/>
                <w:lang w:val="pt-BR"/>
              </w:rPr>
              <w:t>Ընդամենը</w:t>
            </w:r>
          </w:p>
          <w:p w:rsidR="003E0369" w:rsidRPr="001D0CA2" w:rsidRDefault="003E0369" w:rsidP="008401E7">
            <w:pPr>
              <w:jc w:val="center"/>
              <w:rPr>
                <w:rFonts w:ascii="GHEA Grapalat" w:hAnsi="GHEA Grapalat"/>
                <w:sz w:val="16"/>
                <w:szCs w:val="16"/>
                <w:lang w:val="es-ES"/>
              </w:rPr>
            </w:pPr>
          </w:p>
        </w:tc>
      </w:tr>
      <w:tr w:rsidR="00D01BFA" w:rsidRPr="001D0CA2" w:rsidTr="006A3DB7">
        <w:trPr>
          <w:trHeight w:val="433"/>
        </w:trPr>
        <w:tc>
          <w:tcPr>
            <w:tcW w:w="748" w:type="dxa"/>
          </w:tcPr>
          <w:p w:rsidR="00D01BFA" w:rsidRPr="00272966" w:rsidRDefault="00272966" w:rsidP="008401E7">
            <w:pPr>
              <w:jc w:val="center"/>
              <w:rPr>
                <w:rFonts w:ascii="GHEA Grapalat" w:hAnsi="GHEA Grapalat"/>
                <w:sz w:val="16"/>
                <w:szCs w:val="16"/>
              </w:rPr>
            </w:pPr>
            <w:r>
              <w:rPr>
                <w:rFonts w:ascii="GHEA Grapalat" w:hAnsi="GHEA Grapalat"/>
                <w:sz w:val="16"/>
                <w:szCs w:val="16"/>
                <w:lang w:val="ru-RU"/>
              </w:rPr>
              <w:t>1</w:t>
            </w:r>
          </w:p>
        </w:tc>
        <w:tc>
          <w:tcPr>
            <w:tcW w:w="1682" w:type="dxa"/>
          </w:tcPr>
          <w:p w:rsidR="00D01BFA" w:rsidRPr="001D0CA2" w:rsidRDefault="00D01BFA" w:rsidP="008401E7">
            <w:pPr>
              <w:rPr>
                <w:rFonts w:ascii="Sylfaen" w:hAnsi="Sylfaen"/>
                <w:b/>
                <w:sz w:val="16"/>
                <w:szCs w:val="16"/>
              </w:rPr>
            </w:pPr>
            <w:r w:rsidRPr="00D649E8">
              <w:rPr>
                <w:rFonts w:ascii="Sylfaen" w:hAnsi="Sylfaen"/>
                <w:b/>
                <w:sz w:val="16"/>
                <w:szCs w:val="16"/>
              </w:rPr>
              <w:t>15821500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Թխվածքաբլիթներ</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411"/>
        </w:trPr>
        <w:tc>
          <w:tcPr>
            <w:tcW w:w="748" w:type="dxa"/>
          </w:tcPr>
          <w:p w:rsidR="00D01BFA" w:rsidRPr="00272966" w:rsidRDefault="00272966" w:rsidP="008401E7">
            <w:pPr>
              <w:jc w:val="center"/>
              <w:rPr>
                <w:rFonts w:ascii="GHEA Grapalat" w:hAnsi="GHEA Grapalat"/>
                <w:sz w:val="16"/>
                <w:szCs w:val="16"/>
              </w:rPr>
            </w:pPr>
            <w:r>
              <w:rPr>
                <w:rFonts w:ascii="GHEA Grapalat" w:hAnsi="GHEA Grapalat"/>
                <w:sz w:val="16"/>
                <w:szCs w:val="16"/>
              </w:rPr>
              <w:t>2</w:t>
            </w:r>
          </w:p>
        </w:tc>
        <w:tc>
          <w:tcPr>
            <w:tcW w:w="1682" w:type="dxa"/>
          </w:tcPr>
          <w:p w:rsidR="00D01BFA" w:rsidRPr="001D0CA2" w:rsidRDefault="00D01BFA" w:rsidP="008401E7">
            <w:pPr>
              <w:rPr>
                <w:rFonts w:ascii="Sylfaen" w:hAnsi="Sylfaen"/>
                <w:b/>
                <w:sz w:val="16"/>
                <w:szCs w:val="16"/>
              </w:rPr>
            </w:pPr>
            <w:r w:rsidRPr="00D649E8">
              <w:rPr>
                <w:rFonts w:ascii="Sylfaen" w:hAnsi="Sylfaen"/>
                <w:b/>
                <w:sz w:val="16"/>
                <w:szCs w:val="16"/>
              </w:rPr>
              <w:t>15841100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Կակաո</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369"/>
        </w:trPr>
        <w:tc>
          <w:tcPr>
            <w:tcW w:w="748" w:type="dxa"/>
          </w:tcPr>
          <w:p w:rsidR="00D01BFA" w:rsidRPr="00272966" w:rsidRDefault="00272966" w:rsidP="008401E7">
            <w:pPr>
              <w:jc w:val="center"/>
              <w:rPr>
                <w:rFonts w:ascii="GHEA Grapalat" w:hAnsi="GHEA Grapalat"/>
                <w:sz w:val="16"/>
                <w:szCs w:val="16"/>
              </w:rPr>
            </w:pPr>
            <w:r>
              <w:rPr>
                <w:rFonts w:ascii="GHEA Grapalat" w:hAnsi="GHEA Grapalat"/>
                <w:sz w:val="16"/>
                <w:szCs w:val="16"/>
              </w:rPr>
              <w:t>3</w:t>
            </w:r>
          </w:p>
        </w:tc>
        <w:tc>
          <w:tcPr>
            <w:tcW w:w="1682" w:type="dxa"/>
          </w:tcPr>
          <w:p w:rsidR="00D01BFA" w:rsidRPr="001D0CA2" w:rsidRDefault="00D01BFA" w:rsidP="008401E7">
            <w:pPr>
              <w:rPr>
                <w:rFonts w:ascii="Sylfaen" w:hAnsi="Sylfaen"/>
                <w:b/>
                <w:sz w:val="16"/>
                <w:szCs w:val="16"/>
              </w:rPr>
            </w:pPr>
            <w:r w:rsidRPr="00D649E8">
              <w:rPr>
                <w:rFonts w:ascii="Sylfaen" w:hAnsi="Sylfaen"/>
                <w:b/>
                <w:sz w:val="16"/>
                <w:szCs w:val="16"/>
              </w:rPr>
              <w:t>15842310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Կոնֆետ</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325"/>
        </w:trPr>
        <w:tc>
          <w:tcPr>
            <w:tcW w:w="748" w:type="dxa"/>
          </w:tcPr>
          <w:p w:rsidR="00D01BFA" w:rsidRPr="00272966" w:rsidRDefault="00272966" w:rsidP="008401E7">
            <w:pPr>
              <w:jc w:val="center"/>
              <w:rPr>
                <w:rFonts w:ascii="GHEA Grapalat" w:hAnsi="GHEA Grapalat"/>
                <w:sz w:val="16"/>
                <w:szCs w:val="16"/>
              </w:rPr>
            </w:pPr>
            <w:r>
              <w:rPr>
                <w:rFonts w:ascii="GHEA Grapalat" w:hAnsi="GHEA Grapalat"/>
                <w:sz w:val="16"/>
                <w:szCs w:val="16"/>
              </w:rPr>
              <w:t>4</w:t>
            </w:r>
          </w:p>
        </w:tc>
        <w:tc>
          <w:tcPr>
            <w:tcW w:w="1682" w:type="dxa"/>
          </w:tcPr>
          <w:p w:rsidR="00D01BFA" w:rsidRPr="001D0CA2" w:rsidRDefault="00D01BFA" w:rsidP="008401E7">
            <w:pPr>
              <w:rPr>
                <w:rFonts w:ascii="Sylfaen" w:hAnsi="Sylfaen"/>
                <w:b/>
                <w:sz w:val="16"/>
                <w:szCs w:val="16"/>
              </w:rPr>
            </w:pPr>
            <w:r w:rsidRPr="00D649E8">
              <w:rPr>
                <w:rFonts w:ascii="Sylfaen" w:hAnsi="Sylfaen"/>
                <w:b/>
                <w:sz w:val="16"/>
                <w:szCs w:val="16"/>
              </w:rPr>
              <w:t>15850000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Մակարոնեղեն</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363"/>
        </w:trPr>
        <w:tc>
          <w:tcPr>
            <w:tcW w:w="748" w:type="dxa"/>
          </w:tcPr>
          <w:p w:rsidR="00D01BFA" w:rsidRPr="00272966" w:rsidRDefault="00272966" w:rsidP="008401E7">
            <w:pPr>
              <w:jc w:val="center"/>
              <w:rPr>
                <w:rFonts w:ascii="GHEA Grapalat" w:hAnsi="GHEA Grapalat"/>
                <w:sz w:val="16"/>
                <w:szCs w:val="16"/>
              </w:rPr>
            </w:pPr>
            <w:r>
              <w:rPr>
                <w:rFonts w:ascii="GHEA Grapalat" w:hAnsi="GHEA Grapalat"/>
                <w:sz w:val="16"/>
                <w:szCs w:val="16"/>
              </w:rPr>
              <w:t>5</w:t>
            </w:r>
          </w:p>
        </w:tc>
        <w:tc>
          <w:tcPr>
            <w:tcW w:w="1682" w:type="dxa"/>
          </w:tcPr>
          <w:p w:rsidR="00D01BFA" w:rsidRPr="00D649E8" w:rsidRDefault="00D01BFA" w:rsidP="008401E7">
            <w:pPr>
              <w:rPr>
                <w:rFonts w:ascii="Sylfaen" w:hAnsi="Sylfaen" w:cs="Sylfaen"/>
                <w:b/>
                <w:sz w:val="16"/>
                <w:szCs w:val="16"/>
                <w:lang w:val="ru-RU"/>
              </w:rPr>
            </w:pPr>
            <w:r w:rsidRPr="00D649E8">
              <w:rPr>
                <w:rFonts w:ascii="Sylfaen" w:hAnsi="Sylfaen" w:cs="Sylfaen"/>
                <w:b/>
                <w:sz w:val="16"/>
                <w:szCs w:val="16"/>
              </w:rPr>
              <w:t>15863</w:t>
            </w:r>
            <w:r>
              <w:rPr>
                <w:rFonts w:ascii="Sylfaen" w:hAnsi="Sylfaen" w:cs="Sylfaen"/>
                <w:b/>
                <w:sz w:val="16"/>
                <w:szCs w:val="16"/>
                <w:lang w:val="ru-RU"/>
              </w:rPr>
              <w:t>200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Թեյ</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534"/>
        </w:trPr>
        <w:tc>
          <w:tcPr>
            <w:tcW w:w="748" w:type="dxa"/>
          </w:tcPr>
          <w:p w:rsidR="00D01BFA" w:rsidRPr="00272966" w:rsidRDefault="00272966" w:rsidP="008401E7">
            <w:pPr>
              <w:rPr>
                <w:rFonts w:ascii="GHEA Grapalat" w:hAnsi="GHEA Grapalat"/>
                <w:sz w:val="16"/>
                <w:szCs w:val="16"/>
              </w:rPr>
            </w:pPr>
            <w:r>
              <w:rPr>
                <w:rFonts w:ascii="GHEA Grapalat" w:hAnsi="GHEA Grapalat"/>
                <w:sz w:val="16"/>
                <w:szCs w:val="16"/>
              </w:rPr>
              <w:t>6</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15871256</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Կարմիր պղպեղ</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336"/>
        </w:trPr>
        <w:tc>
          <w:tcPr>
            <w:tcW w:w="748" w:type="dxa"/>
          </w:tcPr>
          <w:p w:rsidR="00D01BFA" w:rsidRPr="00272966" w:rsidRDefault="00272966" w:rsidP="008401E7">
            <w:pPr>
              <w:rPr>
                <w:rFonts w:ascii="GHEA Grapalat" w:hAnsi="GHEA Grapalat"/>
                <w:sz w:val="16"/>
                <w:szCs w:val="16"/>
              </w:rPr>
            </w:pPr>
            <w:r>
              <w:rPr>
                <w:rFonts w:ascii="GHEA Grapalat" w:hAnsi="GHEA Grapalat"/>
                <w:sz w:val="16"/>
                <w:szCs w:val="16"/>
              </w:rPr>
              <w:t>7</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15872400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Կերակրի աղ</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444"/>
        </w:trPr>
        <w:tc>
          <w:tcPr>
            <w:tcW w:w="748" w:type="dxa"/>
          </w:tcPr>
          <w:p w:rsidR="00D01BFA" w:rsidRPr="00272966" w:rsidRDefault="00272966" w:rsidP="008401E7">
            <w:pPr>
              <w:rPr>
                <w:rFonts w:ascii="GHEA Grapalat" w:hAnsi="GHEA Grapalat"/>
                <w:sz w:val="16"/>
                <w:szCs w:val="16"/>
              </w:rPr>
            </w:pPr>
            <w:r>
              <w:rPr>
                <w:rFonts w:ascii="GHEA Grapalat" w:hAnsi="GHEA Grapalat"/>
                <w:sz w:val="16"/>
                <w:szCs w:val="16"/>
              </w:rPr>
              <w:lastRenderedPageBreak/>
              <w:t>8</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15872600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Կերակրի սոդա</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r>
      <w:tr w:rsidR="00D01BFA" w:rsidRPr="001D0CA2" w:rsidTr="006A3DB7">
        <w:trPr>
          <w:trHeight w:val="474"/>
        </w:trPr>
        <w:tc>
          <w:tcPr>
            <w:tcW w:w="748" w:type="dxa"/>
          </w:tcPr>
          <w:p w:rsidR="00D01BFA" w:rsidRPr="00272966" w:rsidRDefault="00272966" w:rsidP="008401E7">
            <w:pPr>
              <w:rPr>
                <w:rFonts w:ascii="GHEA Grapalat" w:hAnsi="GHEA Grapalat"/>
                <w:sz w:val="16"/>
                <w:szCs w:val="16"/>
              </w:rPr>
            </w:pPr>
            <w:r>
              <w:rPr>
                <w:rFonts w:ascii="GHEA Grapalat" w:hAnsi="GHEA Grapalat"/>
                <w:sz w:val="16"/>
                <w:szCs w:val="16"/>
              </w:rPr>
              <w:t>9</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15898000</w:t>
            </w:r>
          </w:p>
        </w:tc>
        <w:tc>
          <w:tcPr>
            <w:tcW w:w="5053" w:type="dxa"/>
            <w:vAlign w:val="center"/>
          </w:tcPr>
          <w:p w:rsidR="00D01BFA" w:rsidRPr="00BB7328" w:rsidRDefault="00D01BFA" w:rsidP="008401E7">
            <w:pPr>
              <w:pStyle w:val="23"/>
              <w:spacing w:line="240" w:lineRule="auto"/>
              <w:ind w:firstLine="0"/>
              <w:jc w:val="left"/>
              <w:rPr>
                <w:rFonts w:ascii="GHEA Grapalat" w:hAnsi="GHEA Grapalat"/>
                <w:b/>
                <w:bCs/>
                <w:i/>
                <w:iCs/>
                <w:sz w:val="16"/>
                <w:szCs w:val="16"/>
                <w:lang w:val="ru-RU"/>
              </w:rPr>
            </w:pPr>
            <w:r>
              <w:rPr>
                <w:rFonts w:ascii="GHEA Grapalat" w:hAnsi="GHEA Grapalat"/>
                <w:b/>
                <w:bCs/>
                <w:i/>
                <w:iCs/>
                <w:sz w:val="16"/>
                <w:szCs w:val="16"/>
                <w:lang w:val="ru-RU"/>
              </w:rPr>
              <w:t xml:space="preserve">           Խմորիչ</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273"/>
        </w:trPr>
        <w:tc>
          <w:tcPr>
            <w:tcW w:w="748" w:type="dxa"/>
          </w:tcPr>
          <w:p w:rsidR="00D01BFA" w:rsidRPr="00272966" w:rsidRDefault="00D01BFA" w:rsidP="008401E7">
            <w:pPr>
              <w:rPr>
                <w:rFonts w:ascii="GHEA Grapalat" w:hAnsi="GHEA Grapalat"/>
                <w:sz w:val="16"/>
                <w:szCs w:val="16"/>
              </w:rPr>
            </w:pPr>
            <w:r>
              <w:rPr>
                <w:rFonts w:ascii="GHEA Grapalat" w:hAnsi="GHEA Grapalat"/>
                <w:sz w:val="16"/>
                <w:szCs w:val="16"/>
                <w:lang w:val="ru-RU"/>
              </w:rPr>
              <w:t>1</w:t>
            </w:r>
            <w:r w:rsidR="00272966">
              <w:rPr>
                <w:rFonts w:ascii="GHEA Grapalat" w:hAnsi="GHEA Grapalat"/>
                <w:sz w:val="16"/>
                <w:szCs w:val="16"/>
              </w:rPr>
              <w:t>0</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15616000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Հնդկաձավար</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228"/>
        </w:trPr>
        <w:tc>
          <w:tcPr>
            <w:tcW w:w="748" w:type="dxa"/>
          </w:tcPr>
          <w:p w:rsidR="00D01BFA" w:rsidRPr="00272966" w:rsidRDefault="00D01BFA" w:rsidP="008401E7">
            <w:pPr>
              <w:rPr>
                <w:rFonts w:ascii="GHEA Grapalat" w:hAnsi="GHEA Grapalat"/>
                <w:sz w:val="16"/>
                <w:szCs w:val="16"/>
              </w:rPr>
            </w:pPr>
            <w:r>
              <w:rPr>
                <w:rFonts w:ascii="GHEA Grapalat" w:hAnsi="GHEA Grapalat"/>
                <w:sz w:val="16"/>
                <w:szCs w:val="16"/>
                <w:lang w:val="ru-RU"/>
              </w:rPr>
              <w:t>1</w:t>
            </w:r>
            <w:r w:rsidR="00272966">
              <w:rPr>
                <w:rFonts w:ascii="GHEA Grapalat" w:hAnsi="GHEA Grapalat"/>
                <w:sz w:val="16"/>
                <w:szCs w:val="16"/>
              </w:rPr>
              <w:t>1</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15617000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Ցորենաձավար</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r>
      <w:tr w:rsidR="00D01BFA" w:rsidRPr="001D0CA2" w:rsidTr="006A3DB7">
        <w:trPr>
          <w:trHeight w:val="477"/>
        </w:trPr>
        <w:tc>
          <w:tcPr>
            <w:tcW w:w="748" w:type="dxa"/>
          </w:tcPr>
          <w:p w:rsidR="00D01BFA" w:rsidRPr="00272966" w:rsidRDefault="00D01BFA" w:rsidP="008401E7">
            <w:pPr>
              <w:rPr>
                <w:rFonts w:ascii="GHEA Grapalat" w:hAnsi="GHEA Grapalat"/>
                <w:sz w:val="16"/>
                <w:szCs w:val="16"/>
              </w:rPr>
            </w:pPr>
            <w:r>
              <w:rPr>
                <w:rFonts w:ascii="GHEA Grapalat" w:hAnsi="GHEA Grapalat"/>
                <w:sz w:val="16"/>
                <w:szCs w:val="16"/>
                <w:lang w:val="ru-RU"/>
              </w:rPr>
              <w:t>1</w:t>
            </w:r>
            <w:r w:rsidR="00272966">
              <w:rPr>
                <w:rFonts w:ascii="GHEA Grapalat" w:hAnsi="GHEA Grapalat"/>
                <w:sz w:val="16"/>
                <w:szCs w:val="16"/>
              </w:rPr>
              <w:t>2</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15614200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Բրինձ</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369"/>
        </w:trPr>
        <w:tc>
          <w:tcPr>
            <w:tcW w:w="748" w:type="dxa"/>
          </w:tcPr>
          <w:p w:rsidR="00D01BFA" w:rsidRPr="00272966" w:rsidRDefault="00D01BFA" w:rsidP="008401E7">
            <w:pPr>
              <w:rPr>
                <w:rFonts w:ascii="GHEA Grapalat" w:hAnsi="GHEA Grapalat"/>
                <w:sz w:val="16"/>
                <w:szCs w:val="16"/>
              </w:rPr>
            </w:pPr>
            <w:r>
              <w:rPr>
                <w:rFonts w:ascii="GHEA Grapalat" w:hAnsi="GHEA Grapalat"/>
                <w:sz w:val="16"/>
                <w:szCs w:val="16"/>
                <w:lang w:val="ru-RU"/>
              </w:rPr>
              <w:t>1</w:t>
            </w:r>
            <w:r w:rsidR="00272966">
              <w:rPr>
                <w:rFonts w:ascii="GHEA Grapalat" w:hAnsi="GHEA Grapalat"/>
                <w:sz w:val="16"/>
                <w:szCs w:val="16"/>
              </w:rPr>
              <w:t>3</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15619000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Հաճարաձավար</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RPr="001D0CA2" w:rsidTr="006A3DB7">
        <w:trPr>
          <w:trHeight w:val="381"/>
        </w:trPr>
        <w:tc>
          <w:tcPr>
            <w:tcW w:w="748" w:type="dxa"/>
          </w:tcPr>
          <w:p w:rsidR="00D01BFA" w:rsidRPr="00272966" w:rsidRDefault="00D01BFA" w:rsidP="008401E7">
            <w:pPr>
              <w:rPr>
                <w:rFonts w:ascii="GHEA Grapalat" w:hAnsi="GHEA Grapalat"/>
                <w:sz w:val="16"/>
                <w:szCs w:val="16"/>
              </w:rPr>
            </w:pPr>
            <w:r>
              <w:rPr>
                <w:rFonts w:ascii="GHEA Grapalat" w:hAnsi="GHEA Grapalat"/>
                <w:sz w:val="16"/>
                <w:szCs w:val="16"/>
                <w:lang w:val="ru-RU"/>
              </w:rPr>
              <w:t>1</w:t>
            </w:r>
            <w:r w:rsidR="00272966">
              <w:rPr>
                <w:rFonts w:ascii="GHEA Grapalat" w:hAnsi="GHEA Grapalat"/>
                <w:sz w:val="16"/>
                <w:szCs w:val="16"/>
              </w:rPr>
              <w:t>4</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15530000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Կարագ</w:t>
            </w: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8401E7">
            <w:pPr>
              <w:jc w:val="center"/>
              <w:rPr>
                <w:rFonts w:ascii="GHEA Grapalat" w:hAnsi="GHEA Grapalat"/>
                <w:sz w:val="16"/>
                <w:szCs w:val="16"/>
                <w:lang w:val="pt-BR"/>
              </w:rPr>
            </w:pPr>
          </w:p>
        </w:tc>
        <w:tc>
          <w:tcPr>
            <w:tcW w:w="493" w:type="dxa"/>
          </w:tcPr>
          <w:p w:rsidR="00D01BFA" w:rsidRPr="001D0CA2" w:rsidRDefault="00D01BFA" w:rsidP="008401E7">
            <w:pPr>
              <w:jc w:val="center"/>
              <w:rPr>
                <w:rFonts w:ascii="GHEA Grapalat" w:hAnsi="GHEA Grapalat"/>
                <w:sz w:val="16"/>
                <w:szCs w:val="16"/>
                <w:lang w:val="pt-BR"/>
              </w:rPr>
            </w:pPr>
          </w:p>
        </w:tc>
        <w:tc>
          <w:tcPr>
            <w:tcW w:w="49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493"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96"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Tr="006A3DB7">
        <w:tblPrEx>
          <w:tblLook w:val="0000"/>
        </w:tblPrEx>
        <w:trPr>
          <w:trHeight w:val="135"/>
        </w:trPr>
        <w:tc>
          <w:tcPr>
            <w:tcW w:w="748" w:type="dxa"/>
          </w:tcPr>
          <w:p w:rsidR="00D01BFA" w:rsidRPr="00272966" w:rsidRDefault="00D01BFA" w:rsidP="008401E7">
            <w:pPr>
              <w:rPr>
                <w:rFonts w:ascii="GHEA Grapalat" w:hAnsi="GHEA Grapalat"/>
                <w:i/>
                <w:sz w:val="16"/>
                <w:szCs w:val="16"/>
              </w:rPr>
            </w:pPr>
            <w:r>
              <w:rPr>
                <w:rFonts w:ascii="GHEA Grapalat" w:hAnsi="GHEA Grapalat"/>
                <w:i/>
                <w:sz w:val="16"/>
                <w:szCs w:val="16"/>
                <w:lang w:val="ru-RU"/>
              </w:rPr>
              <w:t>1</w:t>
            </w:r>
            <w:r w:rsidR="00272966">
              <w:rPr>
                <w:rFonts w:ascii="GHEA Grapalat" w:hAnsi="GHEA Grapalat"/>
                <w:i/>
                <w:sz w:val="16"/>
                <w:szCs w:val="16"/>
              </w:rPr>
              <w:t>5</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15512000</w:t>
            </w:r>
          </w:p>
        </w:tc>
        <w:tc>
          <w:tcPr>
            <w:tcW w:w="5053" w:type="dxa"/>
            <w:vAlign w:val="center"/>
          </w:tcPr>
          <w:p w:rsidR="00D01BFA" w:rsidRPr="009C00F0" w:rsidRDefault="00D01BFA" w:rsidP="008401E7">
            <w:pPr>
              <w:pStyle w:val="23"/>
              <w:spacing w:line="240" w:lineRule="auto"/>
              <w:jc w:val="left"/>
              <w:rPr>
                <w:rFonts w:ascii="GHEA Grapalat" w:hAnsi="GHEA Grapalat"/>
                <w:b/>
                <w:bCs/>
                <w:i/>
                <w:iCs/>
                <w:sz w:val="16"/>
                <w:szCs w:val="16"/>
                <w:lang w:val="en-US"/>
              </w:rPr>
            </w:pPr>
            <w:r>
              <w:rPr>
                <w:rFonts w:ascii="GHEA Grapalat" w:hAnsi="GHEA Grapalat"/>
                <w:b/>
                <w:bCs/>
                <w:i/>
                <w:iCs/>
                <w:sz w:val="16"/>
                <w:szCs w:val="16"/>
                <w:lang w:val="en-US"/>
              </w:rPr>
              <w:t>Թթվասեր</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r>
      <w:tr w:rsidR="00D01BFA" w:rsidTr="006A3DB7">
        <w:tblPrEx>
          <w:tblLook w:val="0000"/>
        </w:tblPrEx>
        <w:trPr>
          <w:trHeight w:val="217"/>
        </w:trPr>
        <w:tc>
          <w:tcPr>
            <w:tcW w:w="748" w:type="dxa"/>
          </w:tcPr>
          <w:p w:rsidR="00D01BFA" w:rsidRPr="00272966" w:rsidRDefault="00272966" w:rsidP="008401E7">
            <w:pPr>
              <w:rPr>
                <w:rFonts w:ascii="GHEA Grapalat" w:hAnsi="GHEA Grapalat"/>
                <w:i/>
                <w:sz w:val="16"/>
                <w:szCs w:val="16"/>
              </w:rPr>
            </w:pPr>
            <w:r>
              <w:rPr>
                <w:rFonts w:ascii="GHEA Grapalat" w:hAnsi="GHEA Grapalat"/>
                <w:i/>
                <w:sz w:val="16"/>
                <w:szCs w:val="16"/>
              </w:rPr>
              <w:t>16</w:t>
            </w:r>
          </w:p>
        </w:tc>
        <w:tc>
          <w:tcPr>
            <w:tcW w:w="1682" w:type="dxa"/>
          </w:tcPr>
          <w:p w:rsidR="00D01BFA" w:rsidRPr="001D0CA2" w:rsidRDefault="00D01BFA" w:rsidP="008401E7">
            <w:pPr>
              <w:rPr>
                <w:rFonts w:ascii="Sylfaen" w:hAnsi="Sylfaen" w:cs="Sylfaen"/>
                <w:b/>
                <w:sz w:val="16"/>
                <w:szCs w:val="16"/>
              </w:rPr>
            </w:pPr>
            <w:r w:rsidRPr="00D649E8">
              <w:rPr>
                <w:rFonts w:ascii="Sylfaen" w:hAnsi="Sylfaen" w:cs="Sylfaen"/>
                <w:b/>
                <w:sz w:val="16"/>
                <w:szCs w:val="16"/>
              </w:rPr>
              <w:t>15541200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Պանիր Չանախ</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Tr="006A3DB7">
        <w:tblPrEx>
          <w:tblLook w:val="0000"/>
        </w:tblPrEx>
        <w:trPr>
          <w:trHeight w:val="433"/>
        </w:trPr>
        <w:tc>
          <w:tcPr>
            <w:tcW w:w="748" w:type="dxa"/>
          </w:tcPr>
          <w:p w:rsidR="00D01BFA" w:rsidRPr="00272966" w:rsidRDefault="00272966" w:rsidP="008401E7">
            <w:pPr>
              <w:rPr>
                <w:rFonts w:ascii="GHEA Grapalat" w:hAnsi="GHEA Grapalat"/>
                <w:i/>
                <w:sz w:val="16"/>
                <w:szCs w:val="16"/>
              </w:rPr>
            </w:pPr>
            <w:r>
              <w:rPr>
                <w:rFonts w:ascii="GHEA Grapalat" w:hAnsi="GHEA Grapalat"/>
                <w:i/>
                <w:sz w:val="16"/>
                <w:szCs w:val="16"/>
              </w:rPr>
              <w:t>17</w:t>
            </w:r>
          </w:p>
        </w:tc>
        <w:tc>
          <w:tcPr>
            <w:tcW w:w="1682" w:type="dxa"/>
          </w:tcPr>
          <w:p w:rsidR="00D01BFA" w:rsidRPr="001D0CA2" w:rsidRDefault="00D01BFA" w:rsidP="008401E7">
            <w:pPr>
              <w:rPr>
                <w:rFonts w:ascii="Sylfaen" w:hAnsi="Sylfaen" w:cs="Sylfaen"/>
                <w:b/>
                <w:sz w:val="16"/>
                <w:szCs w:val="16"/>
              </w:rPr>
            </w:pPr>
            <w:r w:rsidRPr="00213EC6">
              <w:rPr>
                <w:rFonts w:ascii="Sylfaen" w:hAnsi="Sylfaen" w:cs="Sylfaen"/>
                <w:b/>
                <w:sz w:val="16"/>
                <w:szCs w:val="16"/>
              </w:rPr>
              <w:t>15511200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Կաթ</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Tr="006A3DB7">
        <w:tblPrEx>
          <w:tblLook w:val="0000"/>
        </w:tblPrEx>
        <w:trPr>
          <w:trHeight w:val="156"/>
        </w:trPr>
        <w:tc>
          <w:tcPr>
            <w:tcW w:w="748" w:type="dxa"/>
          </w:tcPr>
          <w:p w:rsidR="00D01BFA" w:rsidRPr="00272966" w:rsidRDefault="00272966" w:rsidP="008401E7">
            <w:pPr>
              <w:rPr>
                <w:rFonts w:ascii="GHEA Grapalat" w:hAnsi="GHEA Grapalat"/>
                <w:i/>
                <w:sz w:val="16"/>
                <w:szCs w:val="16"/>
              </w:rPr>
            </w:pPr>
            <w:r>
              <w:rPr>
                <w:rFonts w:ascii="GHEA Grapalat" w:hAnsi="GHEA Grapalat"/>
                <w:i/>
                <w:sz w:val="16"/>
                <w:szCs w:val="16"/>
              </w:rPr>
              <w:t>18</w:t>
            </w:r>
          </w:p>
        </w:tc>
        <w:tc>
          <w:tcPr>
            <w:tcW w:w="1682" w:type="dxa"/>
          </w:tcPr>
          <w:p w:rsidR="00D01BFA" w:rsidRDefault="00D01BFA" w:rsidP="008401E7">
            <w:pPr>
              <w:rPr>
                <w:rFonts w:ascii="Sylfaen" w:hAnsi="Sylfaen" w:cs="Sylfaen"/>
                <w:b/>
                <w:sz w:val="16"/>
                <w:szCs w:val="16"/>
                <w:lang w:val="ru-RU"/>
              </w:rPr>
            </w:pPr>
            <w:r w:rsidRPr="00213EC6">
              <w:rPr>
                <w:rFonts w:ascii="Sylfaen" w:hAnsi="Sylfaen" w:cs="Sylfaen"/>
                <w:b/>
                <w:sz w:val="16"/>
                <w:szCs w:val="16"/>
              </w:rPr>
              <w:t>15511600</w:t>
            </w:r>
          </w:p>
          <w:p w:rsidR="00D01BFA" w:rsidRPr="00213EC6" w:rsidRDefault="00D01BFA" w:rsidP="008401E7">
            <w:pPr>
              <w:rPr>
                <w:rFonts w:ascii="Sylfaen" w:hAnsi="Sylfaen" w:cs="Sylfaen"/>
                <w:b/>
                <w:sz w:val="16"/>
                <w:szCs w:val="16"/>
                <w:lang w:val="ru-RU"/>
              </w:rPr>
            </w:pP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Խտացրած  կաթ</w:t>
            </w:r>
          </w:p>
        </w:tc>
        <w:tc>
          <w:tcPr>
            <w:tcW w:w="499" w:type="dxa"/>
            <w:gridSpan w:val="2"/>
          </w:tcPr>
          <w:p w:rsidR="00D01BFA" w:rsidRPr="001D0CA2"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r>
      <w:tr w:rsidR="00D01BFA" w:rsidTr="006A3DB7">
        <w:tblPrEx>
          <w:tblLook w:val="0000"/>
        </w:tblPrEx>
        <w:trPr>
          <w:trHeight w:val="347"/>
        </w:trPr>
        <w:tc>
          <w:tcPr>
            <w:tcW w:w="748" w:type="dxa"/>
          </w:tcPr>
          <w:p w:rsidR="00D01BFA" w:rsidRPr="00272966" w:rsidRDefault="00272966" w:rsidP="008401E7">
            <w:pPr>
              <w:rPr>
                <w:rFonts w:ascii="GHEA Grapalat" w:hAnsi="GHEA Grapalat"/>
                <w:i/>
                <w:sz w:val="16"/>
                <w:szCs w:val="16"/>
              </w:rPr>
            </w:pPr>
            <w:r>
              <w:rPr>
                <w:rFonts w:ascii="GHEA Grapalat" w:hAnsi="GHEA Grapalat"/>
                <w:i/>
                <w:sz w:val="16"/>
                <w:szCs w:val="16"/>
              </w:rPr>
              <w:t>19</w:t>
            </w:r>
          </w:p>
        </w:tc>
        <w:tc>
          <w:tcPr>
            <w:tcW w:w="1682" w:type="dxa"/>
          </w:tcPr>
          <w:p w:rsidR="00D01BFA" w:rsidRPr="001D0CA2" w:rsidRDefault="00D01BFA" w:rsidP="00DF57A2">
            <w:pPr>
              <w:rPr>
                <w:rFonts w:ascii="Sylfaen" w:hAnsi="Sylfaen" w:cs="Sylfaen"/>
                <w:b/>
                <w:sz w:val="16"/>
                <w:szCs w:val="16"/>
              </w:rPr>
            </w:pPr>
            <w:r w:rsidRPr="00213EC6">
              <w:rPr>
                <w:rFonts w:ascii="Sylfaen" w:hAnsi="Sylfaen" w:cs="Sylfaen"/>
                <w:b/>
                <w:sz w:val="16"/>
                <w:szCs w:val="16"/>
              </w:rPr>
              <w:t>15421100</w:t>
            </w:r>
          </w:p>
        </w:tc>
        <w:tc>
          <w:tcPr>
            <w:tcW w:w="5053" w:type="dxa"/>
            <w:vAlign w:val="center"/>
          </w:tcPr>
          <w:p w:rsidR="00D01BFA" w:rsidRPr="001D0CA2" w:rsidRDefault="00D01BFA" w:rsidP="00DF57A2">
            <w:pPr>
              <w:pStyle w:val="23"/>
              <w:spacing w:line="240" w:lineRule="auto"/>
              <w:jc w:val="left"/>
              <w:rPr>
                <w:rFonts w:ascii="GHEA Grapalat" w:hAnsi="GHEA Grapalat"/>
                <w:b/>
                <w:bCs/>
                <w:i/>
                <w:iCs/>
                <w:sz w:val="16"/>
                <w:szCs w:val="16"/>
              </w:rPr>
            </w:pPr>
            <w:r>
              <w:rPr>
                <w:rFonts w:ascii="GHEA Grapalat" w:hAnsi="GHEA Grapalat"/>
                <w:b/>
                <w:bCs/>
                <w:i/>
                <w:iCs/>
                <w:sz w:val="16"/>
                <w:szCs w:val="16"/>
              </w:rPr>
              <w:t>Արևածաղկի ձեթ</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Tr="006A3DB7">
        <w:tblPrEx>
          <w:tblLook w:val="0000"/>
        </w:tblPrEx>
        <w:trPr>
          <w:trHeight w:val="288"/>
        </w:trPr>
        <w:tc>
          <w:tcPr>
            <w:tcW w:w="748" w:type="dxa"/>
          </w:tcPr>
          <w:p w:rsidR="00D01BFA" w:rsidRPr="00272966" w:rsidRDefault="00D01BFA" w:rsidP="008401E7">
            <w:pPr>
              <w:rPr>
                <w:rFonts w:ascii="GHEA Grapalat" w:hAnsi="GHEA Grapalat"/>
                <w:i/>
                <w:sz w:val="16"/>
                <w:szCs w:val="16"/>
              </w:rPr>
            </w:pPr>
            <w:r>
              <w:rPr>
                <w:rFonts w:ascii="GHEA Grapalat" w:hAnsi="GHEA Grapalat"/>
                <w:i/>
                <w:sz w:val="16"/>
                <w:szCs w:val="16"/>
                <w:lang w:val="ru-RU"/>
              </w:rPr>
              <w:t>2</w:t>
            </w:r>
            <w:r w:rsidR="00272966">
              <w:rPr>
                <w:rFonts w:ascii="GHEA Grapalat" w:hAnsi="GHEA Grapalat"/>
                <w:i/>
                <w:sz w:val="16"/>
                <w:szCs w:val="16"/>
              </w:rPr>
              <w:t>0</w:t>
            </w:r>
          </w:p>
        </w:tc>
        <w:tc>
          <w:tcPr>
            <w:tcW w:w="1682" w:type="dxa"/>
          </w:tcPr>
          <w:p w:rsidR="00D01BFA" w:rsidRPr="00C40EC8" w:rsidRDefault="00272966" w:rsidP="008401E7">
            <w:pPr>
              <w:rPr>
                <w:rFonts w:ascii="Sylfaen" w:hAnsi="Sylfaen" w:cs="Sylfaen"/>
                <w:b/>
                <w:sz w:val="16"/>
                <w:szCs w:val="16"/>
                <w:lang w:val="ru-RU"/>
              </w:rPr>
            </w:pPr>
            <w:r>
              <w:rPr>
                <w:rFonts w:ascii="Sylfaen" w:hAnsi="Sylfaen" w:cs="Sylfaen"/>
                <w:b/>
                <w:sz w:val="16"/>
                <w:szCs w:val="16"/>
              </w:rPr>
              <w:t>15331153</w:t>
            </w:r>
          </w:p>
          <w:p w:rsidR="00D01BFA" w:rsidRPr="00213EC6" w:rsidRDefault="00D01BFA" w:rsidP="008401E7">
            <w:pPr>
              <w:rPr>
                <w:rFonts w:ascii="Sylfaen" w:hAnsi="Sylfaen" w:cs="Sylfaen"/>
                <w:b/>
                <w:sz w:val="16"/>
                <w:szCs w:val="16"/>
                <w:lang w:val="ru-RU"/>
              </w:rPr>
            </w:pPr>
          </w:p>
        </w:tc>
        <w:tc>
          <w:tcPr>
            <w:tcW w:w="5053" w:type="dxa"/>
            <w:vAlign w:val="center"/>
          </w:tcPr>
          <w:p w:rsidR="00D01BFA" w:rsidRPr="00272966" w:rsidRDefault="00272966" w:rsidP="008401E7">
            <w:pPr>
              <w:pStyle w:val="23"/>
              <w:spacing w:line="240" w:lineRule="auto"/>
              <w:jc w:val="left"/>
              <w:rPr>
                <w:rFonts w:ascii="GHEA Grapalat" w:hAnsi="GHEA Grapalat"/>
                <w:b/>
                <w:bCs/>
                <w:i/>
                <w:iCs/>
                <w:sz w:val="16"/>
                <w:szCs w:val="16"/>
                <w:lang w:val="en-US"/>
              </w:rPr>
            </w:pPr>
            <w:r>
              <w:rPr>
                <w:rFonts w:ascii="GHEA Grapalat" w:hAnsi="GHEA Grapalat"/>
                <w:b/>
                <w:bCs/>
                <w:i/>
                <w:iCs/>
                <w:sz w:val="16"/>
                <w:szCs w:val="16"/>
                <w:lang w:val="en-US"/>
              </w:rPr>
              <w:t>Ոսպ</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Tr="006A3DB7">
        <w:tblPrEx>
          <w:tblLook w:val="0000"/>
        </w:tblPrEx>
        <w:trPr>
          <w:trHeight w:val="199"/>
        </w:trPr>
        <w:tc>
          <w:tcPr>
            <w:tcW w:w="748" w:type="dxa"/>
          </w:tcPr>
          <w:p w:rsidR="00D01BFA" w:rsidRPr="00272966" w:rsidRDefault="00D01BFA" w:rsidP="008401E7">
            <w:pPr>
              <w:rPr>
                <w:rFonts w:ascii="GHEA Grapalat" w:hAnsi="GHEA Grapalat"/>
                <w:i/>
                <w:sz w:val="16"/>
                <w:szCs w:val="16"/>
              </w:rPr>
            </w:pPr>
            <w:r>
              <w:rPr>
                <w:rFonts w:ascii="GHEA Grapalat" w:hAnsi="GHEA Grapalat"/>
                <w:i/>
                <w:sz w:val="16"/>
                <w:szCs w:val="16"/>
                <w:lang w:val="ru-RU"/>
              </w:rPr>
              <w:t>2</w:t>
            </w:r>
            <w:r w:rsidR="00272966">
              <w:rPr>
                <w:rFonts w:ascii="GHEA Grapalat" w:hAnsi="GHEA Grapalat"/>
                <w:i/>
                <w:sz w:val="16"/>
                <w:szCs w:val="16"/>
              </w:rPr>
              <w:t>1</w:t>
            </w:r>
          </w:p>
        </w:tc>
        <w:tc>
          <w:tcPr>
            <w:tcW w:w="1682" w:type="dxa"/>
          </w:tcPr>
          <w:p w:rsidR="00D01BFA" w:rsidRPr="001D0CA2" w:rsidRDefault="00D01BFA" w:rsidP="008401E7">
            <w:pPr>
              <w:rPr>
                <w:rFonts w:ascii="Sylfaen" w:hAnsi="Sylfaen" w:cs="Sylfaen"/>
                <w:b/>
                <w:sz w:val="16"/>
                <w:szCs w:val="16"/>
              </w:rPr>
            </w:pPr>
            <w:r w:rsidRPr="00213EC6">
              <w:rPr>
                <w:rFonts w:ascii="Sylfaen" w:hAnsi="Sylfaen" w:cs="Sylfaen"/>
                <w:b/>
                <w:sz w:val="16"/>
                <w:szCs w:val="16"/>
              </w:rPr>
              <w:t>15331151</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Հատիկավոր լոբի</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r>
      <w:tr w:rsidR="00D01BFA" w:rsidTr="006A3DB7">
        <w:tblPrEx>
          <w:tblLook w:val="0000"/>
        </w:tblPrEx>
        <w:trPr>
          <w:trHeight w:val="303"/>
        </w:trPr>
        <w:tc>
          <w:tcPr>
            <w:tcW w:w="748" w:type="dxa"/>
          </w:tcPr>
          <w:p w:rsidR="00D01BFA" w:rsidRPr="00272966" w:rsidRDefault="00D01BFA" w:rsidP="008401E7">
            <w:pPr>
              <w:rPr>
                <w:rFonts w:ascii="GHEA Grapalat" w:hAnsi="GHEA Grapalat"/>
                <w:i/>
                <w:sz w:val="16"/>
                <w:szCs w:val="16"/>
              </w:rPr>
            </w:pPr>
            <w:r>
              <w:rPr>
                <w:rFonts w:ascii="GHEA Grapalat" w:hAnsi="GHEA Grapalat"/>
                <w:i/>
                <w:sz w:val="16"/>
                <w:szCs w:val="16"/>
                <w:lang w:val="ru-RU"/>
              </w:rPr>
              <w:t>2</w:t>
            </w:r>
            <w:r w:rsidR="00272966">
              <w:rPr>
                <w:rFonts w:ascii="GHEA Grapalat" w:hAnsi="GHEA Grapalat"/>
                <w:i/>
                <w:sz w:val="16"/>
                <w:szCs w:val="16"/>
              </w:rPr>
              <w:t>2</w:t>
            </w:r>
          </w:p>
        </w:tc>
        <w:tc>
          <w:tcPr>
            <w:tcW w:w="1682" w:type="dxa"/>
          </w:tcPr>
          <w:p w:rsidR="00D01BFA" w:rsidRPr="001D0CA2" w:rsidRDefault="00D01BFA" w:rsidP="008401E7">
            <w:pPr>
              <w:rPr>
                <w:rFonts w:ascii="Sylfaen" w:hAnsi="Sylfaen"/>
                <w:b/>
                <w:sz w:val="16"/>
                <w:szCs w:val="16"/>
              </w:rPr>
            </w:pPr>
            <w:r w:rsidRPr="00213EC6">
              <w:rPr>
                <w:rFonts w:ascii="Sylfaen" w:hAnsi="Sylfaen"/>
                <w:b/>
                <w:sz w:val="16"/>
                <w:szCs w:val="16"/>
              </w:rPr>
              <w:t>15331154</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Ոլոռ ամբողջական</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Tr="006A3DB7">
        <w:tblPrEx>
          <w:tblLook w:val="0000"/>
        </w:tblPrEx>
        <w:trPr>
          <w:trHeight w:val="444"/>
        </w:trPr>
        <w:tc>
          <w:tcPr>
            <w:tcW w:w="748" w:type="dxa"/>
          </w:tcPr>
          <w:p w:rsidR="00D01BFA" w:rsidRPr="00272966" w:rsidRDefault="00D01BFA" w:rsidP="008401E7">
            <w:pPr>
              <w:rPr>
                <w:rFonts w:ascii="GHEA Grapalat" w:hAnsi="GHEA Grapalat"/>
                <w:i/>
                <w:sz w:val="16"/>
                <w:szCs w:val="16"/>
              </w:rPr>
            </w:pPr>
            <w:r>
              <w:rPr>
                <w:rFonts w:ascii="GHEA Grapalat" w:hAnsi="GHEA Grapalat"/>
                <w:i/>
                <w:sz w:val="16"/>
                <w:szCs w:val="16"/>
                <w:lang w:val="ru-RU"/>
              </w:rPr>
              <w:t>2</w:t>
            </w:r>
            <w:r w:rsidR="00272966">
              <w:rPr>
                <w:rFonts w:ascii="GHEA Grapalat" w:hAnsi="GHEA Grapalat"/>
                <w:i/>
                <w:sz w:val="16"/>
                <w:szCs w:val="16"/>
              </w:rPr>
              <w:t>3</w:t>
            </w:r>
          </w:p>
        </w:tc>
        <w:tc>
          <w:tcPr>
            <w:tcW w:w="1682" w:type="dxa"/>
          </w:tcPr>
          <w:p w:rsidR="00D01BFA" w:rsidRPr="001D0CA2" w:rsidRDefault="00272966" w:rsidP="008401E7">
            <w:pPr>
              <w:rPr>
                <w:rFonts w:ascii="Sylfaen" w:hAnsi="Sylfaen"/>
                <w:b/>
                <w:sz w:val="16"/>
                <w:szCs w:val="16"/>
              </w:rPr>
            </w:pPr>
            <w:r>
              <w:rPr>
                <w:rFonts w:ascii="Sylfaen" w:hAnsi="Sylfaen"/>
                <w:b/>
                <w:sz w:val="16"/>
                <w:szCs w:val="16"/>
              </w:rPr>
              <w:t>15333167</w:t>
            </w:r>
          </w:p>
        </w:tc>
        <w:tc>
          <w:tcPr>
            <w:tcW w:w="5053" w:type="dxa"/>
            <w:vAlign w:val="center"/>
          </w:tcPr>
          <w:p w:rsidR="00D01BFA" w:rsidRPr="001D0CA2" w:rsidRDefault="00272966" w:rsidP="00272966">
            <w:pPr>
              <w:pStyle w:val="23"/>
              <w:spacing w:line="240" w:lineRule="auto"/>
              <w:jc w:val="left"/>
              <w:rPr>
                <w:rFonts w:ascii="GHEA Grapalat" w:hAnsi="GHEA Grapalat"/>
                <w:b/>
                <w:bCs/>
                <w:i/>
                <w:iCs/>
                <w:sz w:val="16"/>
                <w:szCs w:val="16"/>
              </w:rPr>
            </w:pPr>
            <w:r>
              <w:rPr>
                <w:rFonts w:ascii="GHEA Grapalat" w:hAnsi="GHEA Grapalat"/>
                <w:b/>
                <w:bCs/>
                <w:i/>
                <w:iCs/>
                <w:sz w:val="16"/>
                <w:szCs w:val="16"/>
              </w:rPr>
              <w:t>Կանաչի</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Tr="006A3DB7">
        <w:tblPrEx>
          <w:tblLook w:val="0000"/>
        </w:tblPrEx>
        <w:trPr>
          <w:trHeight w:val="282"/>
        </w:trPr>
        <w:tc>
          <w:tcPr>
            <w:tcW w:w="748" w:type="dxa"/>
          </w:tcPr>
          <w:p w:rsidR="00D01BFA" w:rsidRPr="00272966" w:rsidRDefault="00272966" w:rsidP="008401E7">
            <w:pPr>
              <w:rPr>
                <w:rFonts w:ascii="GHEA Grapalat" w:hAnsi="GHEA Grapalat"/>
                <w:i/>
                <w:sz w:val="16"/>
                <w:szCs w:val="16"/>
              </w:rPr>
            </w:pPr>
            <w:r>
              <w:rPr>
                <w:rFonts w:ascii="GHEA Grapalat" w:hAnsi="GHEA Grapalat"/>
                <w:i/>
                <w:sz w:val="16"/>
                <w:szCs w:val="16"/>
              </w:rPr>
              <w:t>24</w:t>
            </w:r>
          </w:p>
        </w:tc>
        <w:tc>
          <w:tcPr>
            <w:tcW w:w="1682" w:type="dxa"/>
          </w:tcPr>
          <w:p w:rsidR="00D01BFA" w:rsidRPr="001D0CA2" w:rsidRDefault="00D01BFA" w:rsidP="008401E7">
            <w:pPr>
              <w:rPr>
                <w:rFonts w:ascii="Sylfaen" w:hAnsi="Sylfaen"/>
                <w:b/>
                <w:sz w:val="16"/>
                <w:szCs w:val="16"/>
              </w:rPr>
            </w:pPr>
            <w:r w:rsidRPr="00213EC6">
              <w:rPr>
                <w:rFonts w:ascii="Sylfaen" w:hAnsi="Sylfaen"/>
                <w:b/>
                <w:sz w:val="16"/>
                <w:szCs w:val="16"/>
              </w:rPr>
              <w:t>15333100</w:t>
            </w:r>
          </w:p>
        </w:tc>
        <w:tc>
          <w:tcPr>
            <w:tcW w:w="5053" w:type="dxa"/>
            <w:vAlign w:val="center"/>
          </w:tcPr>
          <w:p w:rsidR="00D01BFA" w:rsidRPr="001D0CA2" w:rsidRDefault="00D01BFA" w:rsidP="008401E7">
            <w:pPr>
              <w:pStyle w:val="23"/>
              <w:spacing w:line="240" w:lineRule="auto"/>
              <w:jc w:val="left"/>
              <w:rPr>
                <w:rFonts w:ascii="GHEA Grapalat" w:hAnsi="GHEA Grapalat"/>
                <w:b/>
                <w:bCs/>
                <w:i/>
                <w:iCs/>
                <w:sz w:val="16"/>
                <w:szCs w:val="16"/>
              </w:rPr>
            </w:pPr>
            <w:r>
              <w:rPr>
                <w:rFonts w:ascii="GHEA Grapalat" w:hAnsi="GHEA Grapalat"/>
                <w:b/>
                <w:bCs/>
                <w:i/>
                <w:iCs/>
                <w:sz w:val="16"/>
                <w:szCs w:val="16"/>
              </w:rPr>
              <w:t>Տոմատի մածուկ</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r>
      <w:tr w:rsidR="00D01BFA" w:rsidTr="006A3DB7">
        <w:tblPrEx>
          <w:tblLook w:val="0000"/>
        </w:tblPrEx>
        <w:trPr>
          <w:trHeight w:val="315"/>
        </w:trPr>
        <w:tc>
          <w:tcPr>
            <w:tcW w:w="748" w:type="dxa"/>
          </w:tcPr>
          <w:p w:rsidR="00D01BFA" w:rsidRPr="00272966" w:rsidRDefault="00272966" w:rsidP="008401E7">
            <w:pPr>
              <w:rPr>
                <w:rFonts w:ascii="GHEA Grapalat" w:hAnsi="GHEA Grapalat"/>
                <w:i/>
                <w:sz w:val="16"/>
                <w:szCs w:val="16"/>
              </w:rPr>
            </w:pPr>
            <w:r>
              <w:rPr>
                <w:rFonts w:ascii="GHEA Grapalat" w:hAnsi="GHEA Grapalat"/>
                <w:i/>
                <w:sz w:val="16"/>
                <w:szCs w:val="16"/>
              </w:rPr>
              <w:t>25</w:t>
            </w:r>
          </w:p>
        </w:tc>
        <w:tc>
          <w:tcPr>
            <w:tcW w:w="1682" w:type="dxa"/>
          </w:tcPr>
          <w:p w:rsidR="00D01BFA" w:rsidRPr="001D0CA2" w:rsidRDefault="00D01BFA" w:rsidP="00DF57A2">
            <w:pPr>
              <w:rPr>
                <w:rFonts w:ascii="Sylfaen" w:hAnsi="Sylfaen"/>
                <w:b/>
                <w:sz w:val="16"/>
                <w:szCs w:val="16"/>
              </w:rPr>
            </w:pPr>
            <w:r w:rsidRPr="00213EC6">
              <w:rPr>
                <w:rFonts w:ascii="Sylfaen" w:hAnsi="Sylfaen"/>
                <w:b/>
                <w:sz w:val="16"/>
                <w:szCs w:val="16"/>
              </w:rPr>
              <w:t>15332290</w:t>
            </w:r>
          </w:p>
        </w:tc>
        <w:tc>
          <w:tcPr>
            <w:tcW w:w="5053" w:type="dxa"/>
            <w:vAlign w:val="center"/>
          </w:tcPr>
          <w:p w:rsidR="00D01BFA" w:rsidRPr="001D0CA2" w:rsidRDefault="00D01BFA" w:rsidP="00DF57A2">
            <w:pPr>
              <w:pStyle w:val="23"/>
              <w:spacing w:line="240" w:lineRule="auto"/>
              <w:jc w:val="left"/>
              <w:rPr>
                <w:rFonts w:ascii="GHEA Grapalat" w:hAnsi="GHEA Grapalat"/>
                <w:b/>
                <w:bCs/>
                <w:i/>
                <w:iCs/>
                <w:sz w:val="16"/>
                <w:szCs w:val="16"/>
              </w:rPr>
            </w:pPr>
            <w:r>
              <w:rPr>
                <w:rFonts w:ascii="GHEA Grapalat" w:hAnsi="GHEA Grapalat"/>
                <w:b/>
                <w:bCs/>
                <w:i/>
                <w:iCs/>
                <w:sz w:val="16"/>
                <w:szCs w:val="16"/>
              </w:rPr>
              <w:t>Ջեմեր</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Tr="006A3DB7">
        <w:tblPrEx>
          <w:tblLook w:val="0000"/>
        </w:tblPrEx>
        <w:trPr>
          <w:trHeight w:val="450"/>
        </w:trPr>
        <w:tc>
          <w:tcPr>
            <w:tcW w:w="748" w:type="dxa"/>
          </w:tcPr>
          <w:p w:rsidR="00D01BFA" w:rsidRPr="00272966" w:rsidRDefault="00272966" w:rsidP="008401E7">
            <w:pPr>
              <w:rPr>
                <w:rFonts w:ascii="GHEA Grapalat" w:hAnsi="GHEA Grapalat"/>
                <w:i/>
                <w:sz w:val="16"/>
                <w:szCs w:val="16"/>
              </w:rPr>
            </w:pPr>
            <w:r>
              <w:rPr>
                <w:rFonts w:ascii="GHEA Grapalat" w:hAnsi="GHEA Grapalat"/>
                <w:i/>
                <w:sz w:val="16"/>
                <w:szCs w:val="16"/>
              </w:rPr>
              <w:t>26</w:t>
            </w:r>
          </w:p>
        </w:tc>
        <w:tc>
          <w:tcPr>
            <w:tcW w:w="1682" w:type="dxa"/>
          </w:tcPr>
          <w:p w:rsidR="00D01BFA" w:rsidRPr="001D0CA2" w:rsidRDefault="00D01BFA" w:rsidP="00DF57A2">
            <w:pPr>
              <w:rPr>
                <w:rFonts w:ascii="Sylfaen" w:hAnsi="Sylfaen"/>
                <w:b/>
                <w:sz w:val="16"/>
                <w:szCs w:val="16"/>
              </w:rPr>
            </w:pPr>
            <w:r w:rsidRPr="00213EC6">
              <w:rPr>
                <w:rFonts w:ascii="Sylfaen" w:hAnsi="Sylfaen"/>
                <w:b/>
                <w:sz w:val="16"/>
                <w:szCs w:val="16"/>
              </w:rPr>
              <w:t>15320000</w:t>
            </w:r>
          </w:p>
        </w:tc>
        <w:tc>
          <w:tcPr>
            <w:tcW w:w="5053" w:type="dxa"/>
            <w:vAlign w:val="center"/>
          </w:tcPr>
          <w:p w:rsidR="00D01BFA" w:rsidRPr="001D0CA2" w:rsidRDefault="00D01BFA" w:rsidP="00DF57A2">
            <w:pPr>
              <w:pStyle w:val="23"/>
              <w:spacing w:line="240" w:lineRule="auto"/>
              <w:jc w:val="left"/>
              <w:rPr>
                <w:rFonts w:ascii="GHEA Grapalat" w:hAnsi="GHEA Grapalat"/>
                <w:b/>
                <w:bCs/>
                <w:i/>
                <w:iCs/>
                <w:sz w:val="16"/>
                <w:szCs w:val="16"/>
              </w:rPr>
            </w:pPr>
            <w:r>
              <w:rPr>
                <w:rFonts w:ascii="GHEA Grapalat" w:hAnsi="GHEA Grapalat"/>
                <w:b/>
                <w:bCs/>
                <w:i/>
                <w:iCs/>
                <w:sz w:val="16"/>
                <w:szCs w:val="16"/>
              </w:rPr>
              <w:t>Կոմպոտ</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D01BFA" w:rsidTr="006A3DB7">
        <w:tblPrEx>
          <w:tblLook w:val="0000"/>
        </w:tblPrEx>
        <w:trPr>
          <w:trHeight w:val="169"/>
        </w:trPr>
        <w:tc>
          <w:tcPr>
            <w:tcW w:w="748" w:type="dxa"/>
          </w:tcPr>
          <w:p w:rsidR="00D01BFA" w:rsidRPr="00272966" w:rsidRDefault="00272966" w:rsidP="008401E7">
            <w:pPr>
              <w:rPr>
                <w:rFonts w:ascii="GHEA Grapalat" w:hAnsi="GHEA Grapalat"/>
                <w:i/>
                <w:sz w:val="16"/>
                <w:szCs w:val="16"/>
              </w:rPr>
            </w:pPr>
            <w:r>
              <w:rPr>
                <w:rFonts w:ascii="GHEA Grapalat" w:hAnsi="GHEA Grapalat"/>
                <w:i/>
                <w:sz w:val="16"/>
                <w:szCs w:val="16"/>
              </w:rPr>
              <w:t>27</w:t>
            </w:r>
          </w:p>
        </w:tc>
        <w:tc>
          <w:tcPr>
            <w:tcW w:w="1682" w:type="dxa"/>
          </w:tcPr>
          <w:p w:rsidR="00D01BFA" w:rsidRDefault="00D01BFA" w:rsidP="00DF57A2">
            <w:pPr>
              <w:rPr>
                <w:rFonts w:ascii="Sylfaen" w:hAnsi="Sylfaen"/>
                <w:b/>
                <w:sz w:val="16"/>
                <w:szCs w:val="16"/>
                <w:lang w:val="ru-RU"/>
              </w:rPr>
            </w:pPr>
            <w:r w:rsidRPr="00213EC6">
              <w:rPr>
                <w:rFonts w:ascii="Sylfaen" w:hAnsi="Sylfaen"/>
                <w:b/>
                <w:sz w:val="16"/>
                <w:szCs w:val="16"/>
              </w:rPr>
              <w:t>15112160</w:t>
            </w:r>
          </w:p>
          <w:p w:rsidR="00D01BFA" w:rsidRPr="00213EC6" w:rsidRDefault="00D01BFA" w:rsidP="00DF57A2">
            <w:pPr>
              <w:rPr>
                <w:rFonts w:ascii="Sylfaen" w:hAnsi="Sylfaen"/>
                <w:b/>
                <w:sz w:val="16"/>
                <w:szCs w:val="16"/>
                <w:lang w:val="ru-RU"/>
              </w:rPr>
            </w:pPr>
          </w:p>
        </w:tc>
        <w:tc>
          <w:tcPr>
            <w:tcW w:w="5053" w:type="dxa"/>
            <w:vAlign w:val="center"/>
          </w:tcPr>
          <w:p w:rsidR="00D01BFA" w:rsidRPr="001D0CA2" w:rsidRDefault="00D01BFA" w:rsidP="00DF57A2">
            <w:pPr>
              <w:pStyle w:val="23"/>
              <w:spacing w:line="240" w:lineRule="auto"/>
              <w:jc w:val="left"/>
              <w:rPr>
                <w:rFonts w:ascii="GHEA Grapalat" w:hAnsi="GHEA Grapalat"/>
                <w:b/>
                <w:bCs/>
                <w:i/>
                <w:iCs/>
                <w:sz w:val="16"/>
                <w:szCs w:val="16"/>
              </w:rPr>
            </w:pPr>
            <w:r>
              <w:rPr>
                <w:rFonts w:ascii="GHEA Grapalat" w:hAnsi="GHEA Grapalat"/>
                <w:b/>
                <w:bCs/>
                <w:i/>
                <w:iCs/>
                <w:sz w:val="16"/>
                <w:szCs w:val="16"/>
              </w:rPr>
              <w:t>Հավի կրծքամիս</w:t>
            </w:r>
          </w:p>
        </w:tc>
        <w:tc>
          <w:tcPr>
            <w:tcW w:w="499" w:type="dxa"/>
            <w:gridSpan w:val="2"/>
          </w:tcPr>
          <w:p w:rsidR="00D01BFA" w:rsidRDefault="00D01BFA" w:rsidP="008401E7">
            <w:pPr>
              <w:rPr>
                <w:rFonts w:ascii="GHEA Grapalat" w:hAnsi="GHEA Grapalat"/>
                <w:i/>
                <w:sz w:val="16"/>
                <w:szCs w:val="16"/>
              </w:rPr>
            </w:pPr>
          </w:p>
        </w:tc>
        <w:tc>
          <w:tcPr>
            <w:tcW w:w="487" w:type="dxa"/>
          </w:tcPr>
          <w:p w:rsidR="00D01BFA" w:rsidRPr="001D0CA2" w:rsidRDefault="00D01BFA" w:rsidP="008401E7">
            <w:pPr>
              <w:jc w:val="center"/>
              <w:rPr>
                <w:rFonts w:ascii="GHEA Grapalat" w:hAnsi="GHEA Grapalat"/>
                <w:sz w:val="16"/>
                <w:szCs w:val="16"/>
                <w:lang w:val="pt-BR"/>
              </w:rPr>
            </w:pPr>
          </w:p>
        </w:tc>
        <w:tc>
          <w:tcPr>
            <w:tcW w:w="499" w:type="dxa"/>
            <w:gridSpan w:val="2"/>
          </w:tcPr>
          <w:p w:rsidR="00D01BFA" w:rsidRPr="001D0CA2" w:rsidRDefault="00D01BFA" w:rsidP="008401E7">
            <w:pPr>
              <w:jc w:val="center"/>
              <w:rPr>
                <w:rFonts w:ascii="GHEA Grapalat" w:hAnsi="GHEA Grapalat"/>
                <w:sz w:val="16"/>
                <w:szCs w:val="16"/>
                <w:lang w:val="pt-BR"/>
              </w:rPr>
            </w:pPr>
          </w:p>
        </w:tc>
        <w:tc>
          <w:tcPr>
            <w:tcW w:w="487" w:type="dxa"/>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8401E7">
            <w:pPr>
              <w:jc w:val="center"/>
              <w:rPr>
                <w:rFonts w:ascii="GHEA Grapalat" w:hAnsi="GHEA Grapalat"/>
                <w:sz w:val="16"/>
                <w:szCs w:val="16"/>
                <w:lang w:val="pt-BR"/>
              </w:rPr>
            </w:pPr>
          </w:p>
        </w:tc>
        <w:tc>
          <w:tcPr>
            <w:tcW w:w="503" w:type="dxa"/>
            <w:gridSpan w:val="2"/>
          </w:tcPr>
          <w:p w:rsidR="00D01BFA" w:rsidRPr="001D0CA2" w:rsidRDefault="00D01BFA" w:rsidP="008401E7">
            <w:pPr>
              <w:jc w:val="center"/>
              <w:rPr>
                <w:rFonts w:ascii="GHEA Grapalat" w:hAnsi="GHEA Grapalat"/>
                <w:sz w:val="16"/>
                <w:szCs w:val="16"/>
                <w:lang w:val="pt-BR"/>
              </w:rPr>
            </w:pPr>
          </w:p>
        </w:tc>
        <w:tc>
          <w:tcPr>
            <w:tcW w:w="483"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r>
      <w:tr w:rsidR="00D01BFA" w:rsidRPr="001D0CA2" w:rsidTr="006A3DB7">
        <w:tblPrEx>
          <w:tblLook w:val="0000"/>
        </w:tblPrEx>
        <w:trPr>
          <w:trHeight w:val="330"/>
        </w:trPr>
        <w:tc>
          <w:tcPr>
            <w:tcW w:w="748" w:type="dxa"/>
            <w:tcBorders>
              <w:top w:val="single" w:sz="4" w:space="0" w:color="auto"/>
              <w:left w:val="single" w:sz="4" w:space="0" w:color="auto"/>
              <w:bottom w:val="single" w:sz="4" w:space="0" w:color="auto"/>
              <w:right w:val="single" w:sz="4" w:space="0" w:color="auto"/>
            </w:tcBorders>
          </w:tcPr>
          <w:p w:rsidR="00D01BFA" w:rsidRPr="00272966" w:rsidRDefault="00272966" w:rsidP="008401E7">
            <w:pPr>
              <w:rPr>
                <w:rFonts w:ascii="GHEA Grapalat" w:hAnsi="GHEA Grapalat"/>
                <w:i/>
                <w:sz w:val="16"/>
                <w:szCs w:val="16"/>
              </w:rPr>
            </w:pPr>
            <w:r>
              <w:rPr>
                <w:rFonts w:ascii="GHEA Grapalat" w:hAnsi="GHEA Grapalat"/>
                <w:i/>
                <w:sz w:val="16"/>
                <w:szCs w:val="16"/>
              </w:rPr>
              <w:t>28</w:t>
            </w:r>
          </w:p>
        </w:tc>
        <w:tc>
          <w:tcPr>
            <w:tcW w:w="1682" w:type="dxa"/>
            <w:tcBorders>
              <w:top w:val="single" w:sz="4" w:space="0" w:color="auto"/>
              <w:left w:val="single" w:sz="4" w:space="0" w:color="auto"/>
              <w:bottom w:val="single" w:sz="4" w:space="0" w:color="auto"/>
              <w:right w:val="single" w:sz="4" w:space="0" w:color="auto"/>
            </w:tcBorders>
          </w:tcPr>
          <w:p w:rsidR="00D01BFA" w:rsidRDefault="00D01BFA" w:rsidP="008401E7">
            <w:pPr>
              <w:rPr>
                <w:rFonts w:ascii="Sylfaen" w:hAnsi="Sylfaen"/>
                <w:b/>
                <w:sz w:val="16"/>
                <w:szCs w:val="16"/>
                <w:lang w:val="ru-RU"/>
              </w:rPr>
            </w:pPr>
            <w:r>
              <w:rPr>
                <w:rFonts w:ascii="Sylfaen" w:hAnsi="Sylfaen"/>
                <w:b/>
                <w:sz w:val="16"/>
                <w:szCs w:val="16"/>
                <w:lang w:val="ru-RU"/>
              </w:rPr>
              <w:t>01331178</w:t>
            </w:r>
          </w:p>
        </w:tc>
        <w:tc>
          <w:tcPr>
            <w:tcW w:w="5053" w:type="dxa"/>
            <w:tcBorders>
              <w:top w:val="single" w:sz="4" w:space="0" w:color="auto"/>
              <w:left w:val="single" w:sz="4" w:space="0" w:color="auto"/>
              <w:bottom w:val="single" w:sz="4" w:space="0" w:color="auto"/>
              <w:right w:val="single" w:sz="4" w:space="0" w:color="auto"/>
            </w:tcBorders>
            <w:vAlign w:val="center"/>
          </w:tcPr>
          <w:p w:rsidR="00D01BFA" w:rsidRDefault="00D01BFA" w:rsidP="008401E7">
            <w:pPr>
              <w:pStyle w:val="23"/>
              <w:spacing w:line="240" w:lineRule="auto"/>
              <w:jc w:val="left"/>
              <w:rPr>
                <w:rFonts w:ascii="GHEA Grapalat" w:hAnsi="GHEA Grapalat"/>
                <w:b/>
                <w:bCs/>
                <w:i/>
                <w:iCs/>
                <w:sz w:val="16"/>
                <w:szCs w:val="16"/>
                <w:lang w:val="ru-RU"/>
              </w:rPr>
            </w:pPr>
            <w:r>
              <w:rPr>
                <w:rFonts w:ascii="GHEA Grapalat" w:hAnsi="GHEA Grapalat"/>
                <w:b/>
                <w:bCs/>
                <w:i/>
                <w:iCs/>
                <w:sz w:val="16"/>
                <w:szCs w:val="16"/>
                <w:lang w:val="ru-RU"/>
              </w:rPr>
              <w:t>Պահածոյացված բանջարեղեն</w:t>
            </w:r>
          </w:p>
        </w:tc>
        <w:tc>
          <w:tcPr>
            <w:tcW w:w="499" w:type="dxa"/>
            <w:gridSpan w:val="2"/>
            <w:tcBorders>
              <w:top w:val="single" w:sz="4" w:space="0" w:color="auto"/>
              <w:left w:val="single" w:sz="4" w:space="0" w:color="auto"/>
              <w:bottom w:val="single" w:sz="4" w:space="0" w:color="auto"/>
              <w:right w:val="single" w:sz="4" w:space="0" w:color="auto"/>
            </w:tcBorders>
          </w:tcPr>
          <w:p w:rsidR="00D01BFA" w:rsidRDefault="00D01BFA" w:rsidP="008401E7">
            <w:pPr>
              <w:rPr>
                <w:rFonts w:ascii="GHEA Grapalat" w:hAnsi="GHEA Grapalat"/>
                <w:i/>
                <w:sz w:val="16"/>
                <w:szCs w:val="16"/>
              </w:rPr>
            </w:pPr>
          </w:p>
        </w:tc>
        <w:tc>
          <w:tcPr>
            <w:tcW w:w="487" w:type="dxa"/>
            <w:tcBorders>
              <w:top w:val="single" w:sz="4" w:space="0" w:color="auto"/>
              <w:left w:val="single" w:sz="4" w:space="0" w:color="auto"/>
              <w:bottom w:val="single" w:sz="4" w:space="0" w:color="auto"/>
              <w:right w:val="single" w:sz="4" w:space="0" w:color="auto"/>
            </w:tcBorders>
          </w:tcPr>
          <w:p w:rsidR="00D01BFA" w:rsidRPr="001D0CA2" w:rsidRDefault="00D01BFA" w:rsidP="008401E7">
            <w:pPr>
              <w:jc w:val="center"/>
              <w:rPr>
                <w:rFonts w:ascii="GHEA Grapalat" w:hAnsi="GHEA Grapalat"/>
                <w:sz w:val="16"/>
                <w:szCs w:val="16"/>
                <w:lang w:val="pt-BR"/>
              </w:rPr>
            </w:pPr>
          </w:p>
        </w:tc>
        <w:tc>
          <w:tcPr>
            <w:tcW w:w="499" w:type="dxa"/>
            <w:gridSpan w:val="2"/>
            <w:tcBorders>
              <w:top w:val="single" w:sz="4" w:space="0" w:color="auto"/>
              <w:left w:val="single" w:sz="4" w:space="0" w:color="auto"/>
              <w:bottom w:val="single" w:sz="4" w:space="0" w:color="auto"/>
              <w:right w:val="single" w:sz="4" w:space="0" w:color="auto"/>
            </w:tcBorders>
          </w:tcPr>
          <w:p w:rsidR="00D01BFA" w:rsidRPr="001D0CA2" w:rsidRDefault="00D01BFA" w:rsidP="008401E7">
            <w:pPr>
              <w:jc w:val="center"/>
              <w:rPr>
                <w:rFonts w:ascii="GHEA Grapalat" w:hAnsi="GHEA Grapalat"/>
                <w:sz w:val="16"/>
                <w:szCs w:val="16"/>
                <w:lang w:val="pt-BR"/>
              </w:rPr>
            </w:pPr>
          </w:p>
        </w:tc>
        <w:tc>
          <w:tcPr>
            <w:tcW w:w="487" w:type="dxa"/>
            <w:tcBorders>
              <w:top w:val="single" w:sz="4" w:space="0" w:color="auto"/>
              <w:left w:val="single" w:sz="4" w:space="0" w:color="auto"/>
              <w:bottom w:val="single" w:sz="4" w:space="0" w:color="auto"/>
              <w:right w:val="single" w:sz="4" w:space="0" w:color="auto"/>
            </w:tcBorders>
          </w:tcPr>
          <w:p w:rsidR="00D01BFA" w:rsidRDefault="00D01BFA" w:rsidP="008401E7">
            <w:pPr>
              <w:jc w:val="center"/>
              <w:rPr>
                <w:rFonts w:ascii="GHEA Grapalat" w:hAnsi="GHEA Grapalat"/>
                <w:sz w:val="16"/>
                <w:szCs w:val="16"/>
                <w:lang w:val="pt-BR"/>
              </w:rPr>
            </w:pPr>
          </w:p>
        </w:tc>
        <w:tc>
          <w:tcPr>
            <w:tcW w:w="483" w:type="dxa"/>
            <w:tcBorders>
              <w:top w:val="single" w:sz="4" w:space="0" w:color="auto"/>
              <w:left w:val="single" w:sz="4" w:space="0" w:color="auto"/>
              <w:bottom w:val="single" w:sz="4" w:space="0" w:color="auto"/>
              <w:right w:val="single" w:sz="4" w:space="0" w:color="auto"/>
            </w:tcBorders>
          </w:tcPr>
          <w:p w:rsidR="00D01BFA" w:rsidRDefault="00D01BFA" w:rsidP="008401E7">
            <w:pPr>
              <w:jc w:val="center"/>
              <w:rPr>
                <w:rFonts w:ascii="GHEA Grapalat" w:hAnsi="GHEA Grapalat"/>
                <w:sz w:val="16"/>
                <w:szCs w:val="16"/>
                <w:lang w:val="pt-BR"/>
              </w:rPr>
            </w:pPr>
          </w:p>
        </w:tc>
        <w:tc>
          <w:tcPr>
            <w:tcW w:w="503" w:type="dxa"/>
            <w:gridSpan w:val="2"/>
            <w:tcBorders>
              <w:top w:val="single" w:sz="4" w:space="0" w:color="auto"/>
              <w:left w:val="single" w:sz="4" w:space="0" w:color="auto"/>
              <w:bottom w:val="single" w:sz="4" w:space="0" w:color="auto"/>
              <w:right w:val="single" w:sz="4" w:space="0" w:color="auto"/>
            </w:tcBorders>
          </w:tcPr>
          <w:p w:rsidR="00D01BFA" w:rsidRDefault="00D01BFA" w:rsidP="008401E7">
            <w:pPr>
              <w:jc w:val="center"/>
              <w:rPr>
                <w:rFonts w:ascii="GHEA Grapalat" w:hAnsi="GHEA Grapalat"/>
                <w:sz w:val="16"/>
                <w:szCs w:val="16"/>
                <w:lang w:val="pt-BR"/>
              </w:rPr>
            </w:pPr>
          </w:p>
        </w:tc>
        <w:tc>
          <w:tcPr>
            <w:tcW w:w="483" w:type="dxa"/>
            <w:tcBorders>
              <w:top w:val="single" w:sz="4" w:space="0" w:color="auto"/>
              <w:left w:val="single" w:sz="4" w:space="0" w:color="auto"/>
              <w:bottom w:val="single" w:sz="4" w:space="0" w:color="auto"/>
              <w:right w:val="single" w:sz="4" w:space="0" w:color="auto"/>
            </w:tcBorders>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Borders>
              <w:top w:val="single" w:sz="4" w:space="0" w:color="auto"/>
              <w:left w:val="single" w:sz="4" w:space="0" w:color="auto"/>
              <w:bottom w:val="single" w:sz="4" w:space="0" w:color="auto"/>
              <w:right w:val="single" w:sz="4" w:space="0" w:color="auto"/>
            </w:tcBorders>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Borders>
              <w:top w:val="single" w:sz="4" w:space="0" w:color="auto"/>
              <w:left w:val="single" w:sz="4" w:space="0" w:color="auto"/>
              <w:bottom w:val="single" w:sz="4" w:space="0" w:color="auto"/>
              <w:right w:val="single" w:sz="4" w:space="0" w:color="auto"/>
            </w:tcBorders>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Borders>
              <w:top w:val="single" w:sz="4" w:space="0" w:color="auto"/>
              <w:left w:val="single" w:sz="4" w:space="0" w:color="auto"/>
              <w:bottom w:val="single" w:sz="4" w:space="0" w:color="auto"/>
              <w:right w:val="single" w:sz="4" w:space="0" w:color="auto"/>
            </w:tcBorders>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Borders>
              <w:top w:val="single" w:sz="4" w:space="0" w:color="auto"/>
              <w:left w:val="single" w:sz="4" w:space="0" w:color="auto"/>
              <w:bottom w:val="single" w:sz="4" w:space="0" w:color="auto"/>
              <w:right w:val="single" w:sz="4" w:space="0" w:color="auto"/>
            </w:tcBorders>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Borders>
              <w:top w:val="single" w:sz="4" w:space="0" w:color="auto"/>
              <w:left w:val="single" w:sz="4" w:space="0" w:color="auto"/>
              <w:bottom w:val="single" w:sz="4" w:space="0" w:color="auto"/>
              <w:right w:val="single" w:sz="4" w:space="0" w:color="auto"/>
            </w:tcBorders>
          </w:tcPr>
          <w:p w:rsidR="00D01BFA" w:rsidRPr="001D0CA2" w:rsidRDefault="00D01BFA"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Borders>
              <w:top w:val="single" w:sz="4" w:space="0" w:color="auto"/>
              <w:left w:val="single" w:sz="4" w:space="0" w:color="auto"/>
              <w:bottom w:val="single" w:sz="4" w:space="0" w:color="auto"/>
              <w:right w:val="single" w:sz="4" w:space="0" w:color="auto"/>
            </w:tcBorders>
          </w:tcPr>
          <w:p w:rsidR="00D01BFA" w:rsidRPr="001D0CA2" w:rsidRDefault="00D01BFA"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272966" w:rsidRPr="001D0CA2" w:rsidTr="00EE6AC9">
        <w:tblPrEx>
          <w:tblLook w:val="0000"/>
        </w:tblPrEx>
        <w:trPr>
          <w:trHeight w:val="330"/>
        </w:trPr>
        <w:tc>
          <w:tcPr>
            <w:tcW w:w="748" w:type="dxa"/>
            <w:tcBorders>
              <w:top w:val="single" w:sz="4" w:space="0" w:color="auto"/>
              <w:left w:val="single" w:sz="4" w:space="0" w:color="auto"/>
              <w:bottom w:val="single" w:sz="4" w:space="0" w:color="auto"/>
              <w:right w:val="single" w:sz="4" w:space="0" w:color="auto"/>
            </w:tcBorders>
          </w:tcPr>
          <w:p w:rsidR="00272966" w:rsidRPr="00272966" w:rsidRDefault="00272966" w:rsidP="00272966">
            <w:pPr>
              <w:rPr>
                <w:rFonts w:ascii="GHEA Grapalat" w:hAnsi="GHEA Grapalat"/>
                <w:i/>
                <w:sz w:val="16"/>
                <w:szCs w:val="16"/>
              </w:rPr>
            </w:pPr>
            <w:r>
              <w:rPr>
                <w:rFonts w:ascii="GHEA Grapalat" w:hAnsi="GHEA Grapalat"/>
                <w:i/>
                <w:sz w:val="16"/>
                <w:szCs w:val="16"/>
                <w:lang w:val="ru-RU"/>
              </w:rPr>
              <w:t>29</w:t>
            </w:r>
          </w:p>
        </w:tc>
        <w:tc>
          <w:tcPr>
            <w:tcW w:w="1682" w:type="dxa"/>
            <w:tcBorders>
              <w:top w:val="single" w:sz="4" w:space="0" w:color="auto"/>
              <w:left w:val="single" w:sz="4" w:space="0" w:color="auto"/>
              <w:bottom w:val="single" w:sz="4" w:space="0" w:color="auto"/>
              <w:right w:val="single" w:sz="4" w:space="0" w:color="auto"/>
            </w:tcBorders>
          </w:tcPr>
          <w:p w:rsidR="00272966" w:rsidRPr="009856F6" w:rsidRDefault="00272966" w:rsidP="00EE6AC9">
            <w:pPr>
              <w:rPr>
                <w:rFonts w:ascii="Sylfaen" w:hAnsi="Sylfaen"/>
                <w:b/>
                <w:sz w:val="16"/>
                <w:szCs w:val="16"/>
              </w:rPr>
            </w:pPr>
            <w:r>
              <w:rPr>
                <w:rFonts w:ascii="Sylfaen" w:hAnsi="Sylfaen"/>
                <w:b/>
                <w:sz w:val="16"/>
                <w:szCs w:val="16"/>
              </w:rPr>
              <w:t>15871257</w:t>
            </w:r>
          </w:p>
        </w:tc>
        <w:tc>
          <w:tcPr>
            <w:tcW w:w="5053" w:type="dxa"/>
            <w:tcBorders>
              <w:top w:val="single" w:sz="4" w:space="0" w:color="auto"/>
              <w:left w:val="single" w:sz="4" w:space="0" w:color="auto"/>
              <w:bottom w:val="single" w:sz="4" w:space="0" w:color="auto"/>
              <w:right w:val="single" w:sz="4" w:space="0" w:color="auto"/>
            </w:tcBorders>
          </w:tcPr>
          <w:p w:rsidR="00272966" w:rsidRPr="00272966" w:rsidRDefault="00272966" w:rsidP="00272966">
            <w:pPr>
              <w:rPr>
                <w:rFonts w:ascii="GHEA Grapalat" w:eastAsia="Tahoma" w:hAnsi="GHEA Grapalat" w:cs="Tahoma"/>
                <w:b/>
                <w:i/>
                <w:sz w:val="16"/>
                <w:szCs w:val="16"/>
              </w:rPr>
            </w:pPr>
            <w:r>
              <w:rPr>
                <w:rFonts w:ascii="GHEA Grapalat" w:eastAsia="Tahoma" w:hAnsi="GHEA Grapalat" w:cs="Tahoma"/>
                <w:b/>
                <w:i/>
                <w:sz w:val="16"/>
                <w:szCs w:val="16"/>
              </w:rPr>
              <w:t xml:space="preserve">          </w:t>
            </w:r>
            <w:r w:rsidRPr="00272966">
              <w:rPr>
                <w:rFonts w:ascii="GHEA Grapalat" w:eastAsia="Tahoma" w:hAnsi="GHEA Grapalat" w:cs="Tahoma"/>
                <w:b/>
                <w:i/>
                <w:sz w:val="16"/>
                <w:szCs w:val="16"/>
              </w:rPr>
              <w:t>Համեմունքներ</w:t>
            </w:r>
          </w:p>
        </w:tc>
        <w:tc>
          <w:tcPr>
            <w:tcW w:w="499" w:type="dxa"/>
            <w:gridSpan w:val="2"/>
            <w:tcBorders>
              <w:top w:val="single" w:sz="4" w:space="0" w:color="auto"/>
              <w:left w:val="single" w:sz="4" w:space="0" w:color="auto"/>
              <w:bottom w:val="single" w:sz="4" w:space="0" w:color="auto"/>
              <w:right w:val="single" w:sz="4" w:space="0" w:color="auto"/>
            </w:tcBorders>
          </w:tcPr>
          <w:p w:rsidR="00272966" w:rsidRDefault="00272966" w:rsidP="008401E7">
            <w:pPr>
              <w:rPr>
                <w:rFonts w:ascii="GHEA Grapalat" w:hAnsi="GHEA Grapalat"/>
                <w:i/>
                <w:sz w:val="16"/>
                <w:szCs w:val="16"/>
              </w:rPr>
            </w:pPr>
          </w:p>
        </w:tc>
        <w:tc>
          <w:tcPr>
            <w:tcW w:w="487" w:type="dxa"/>
            <w:tcBorders>
              <w:top w:val="single" w:sz="4" w:space="0" w:color="auto"/>
              <w:left w:val="single" w:sz="4" w:space="0" w:color="auto"/>
              <w:bottom w:val="single" w:sz="4" w:space="0" w:color="auto"/>
              <w:right w:val="single" w:sz="4" w:space="0" w:color="auto"/>
            </w:tcBorders>
          </w:tcPr>
          <w:p w:rsidR="00272966" w:rsidRPr="001D0CA2" w:rsidRDefault="00272966" w:rsidP="008401E7">
            <w:pPr>
              <w:jc w:val="center"/>
              <w:rPr>
                <w:rFonts w:ascii="GHEA Grapalat" w:hAnsi="GHEA Grapalat"/>
                <w:sz w:val="16"/>
                <w:szCs w:val="16"/>
                <w:lang w:val="pt-BR"/>
              </w:rPr>
            </w:pPr>
          </w:p>
        </w:tc>
        <w:tc>
          <w:tcPr>
            <w:tcW w:w="499"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8401E7">
            <w:pPr>
              <w:jc w:val="center"/>
              <w:rPr>
                <w:rFonts w:ascii="GHEA Grapalat" w:hAnsi="GHEA Grapalat"/>
                <w:sz w:val="16"/>
                <w:szCs w:val="16"/>
                <w:lang w:val="pt-BR"/>
              </w:rPr>
            </w:pPr>
          </w:p>
        </w:tc>
        <w:tc>
          <w:tcPr>
            <w:tcW w:w="487" w:type="dxa"/>
            <w:tcBorders>
              <w:top w:val="single" w:sz="4" w:space="0" w:color="auto"/>
              <w:left w:val="single" w:sz="4" w:space="0" w:color="auto"/>
              <w:bottom w:val="single" w:sz="4" w:space="0" w:color="auto"/>
              <w:right w:val="single" w:sz="4" w:space="0" w:color="auto"/>
            </w:tcBorders>
          </w:tcPr>
          <w:p w:rsidR="00272966" w:rsidRPr="001D0CA2" w:rsidRDefault="00272966" w:rsidP="008401E7">
            <w:pPr>
              <w:jc w:val="center"/>
              <w:rPr>
                <w:rFonts w:ascii="GHEA Grapalat" w:hAnsi="GHEA Grapalat"/>
                <w:sz w:val="16"/>
                <w:szCs w:val="16"/>
                <w:lang w:val="pt-BR"/>
              </w:rPr>
            </w:pPr>
          </w:p>
        </w:tc>
        <w:tc>
          <w:tcPr>
            <w:tcW w:w="483" w:type="dxa"/>
            <w:tcBorders>
              <w:top w:val="single" w:sz="4" w:space="0" w:color="auto"/>
              <w:left w:val="single" w:sz="4" w:space="0" w:color="auto"/>
              <w:bottom w:val="single" w:sz="4" w:space="0" w:color="auto"/>
              <w:right w:val="single" w:sz="4" w:space="0" w:color="auto"/>
            </w:tcBorders>
          </w:tcPr>
          <w:p w:rsidR="00272966" w:rsidRPr="001D0CA2" w:rsidRDefault="00272966" w:rsidP="008401E7">
            <w:pPr>
              <w:jc w:val="center"/>
              <w:rPr>
                <w:rFonts w:ascii="GHEA Grapalat" w:hAnsi="GHEA Grapalat"/>
                <w:sz w:val="16"/>
                <w:szCs w:val="16"/>
                <w:lang w:val="pt-BR"/>
              </w:rPr>
            </w:pPr>
          </w:p>
        </w:tc>
        <w:tc>
          <w:tcPr>
            <w:tcW w:w="503"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8401E7">
            <w:pPr>
              <w:jc w:val="center"/>
              <w:rPr>
                <w:rFonts w:ascii="GHEA Grapalat" w:hAnsi="GHEA Grapalat"/>
                <w:sz w:val="16"/>
                <w:szCs w:val="16"/>
                <w:lang w:val="pt-BR"/>
              </w:rPr>
            </w:pPr>
          </w:p>
        </w:tc>
        <w:tc>
          <w:tcPr>
            <w:tcW w:w="483"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r>
      <w:tr w:rsidR="00272966" w:rsidRPr="001D0CA2" w:rsidTr="006A3DB7">
        <w:tblPrEx>
          <w:tblLook w:val="0000"/>
        </w:tblPrEx>
        <w:trPr>
          <w:trHeight w:val="330"/>
        </w:trPr>
        <w:tc>
          <w:tcPr>
            <w:tcW w:w="748" w:type="dxa"/>
            <w:tcBorders>
              <w:top w:val="single" w:sz="4" w:space="0" w:color="auto"/>
              <w:left w:val="single" w:sz="4" w:space="0" w:color="auto"/>
              <w:bottom w:val="single" w:sz="4" w:space="0" w:color="auto"/>
              <w:right w:val="single" w:sz="4" w:space="0" w:color="auto"/>
            </w:tcBorders>
          </w:tcPr>
          <w:p w:rsidR="00272966" w:rsidRPr="00272966" w:rsidRDefault="00272966" w:rsidP="00EE6AC9">
            <w:pPr>
              <w:rPr>
                <w:rFonts w:ascii="GHEA Grapalat" w:hAnsi="GHEA Grapalat"/>
                <w:i/>
                <w:sz w:val="16"/>
                <w:szCs w:val="16"/>
              </w:rPr>
            </w:pPr>
            <w:r>
              <w:rPr>
                <w:rFonts w:ascii="GHEA Grapalat" w:hAnsi="GHEA Grapalat"/>
                <w:i/>
                <w:sz w:val="16"/>
                <w:szCs w:val="16"/>
              </w:rPr>
              <w:lastRenderedPageBreak/>
              <w:t>30</w:t>
            </w:r>
          </w:p>
        </w:tc>
        <w:tc>
          <w:tcPr>
            <w:tcW w:w="1682" w:type="dxa"/>
            <w:tcBorders>
              <w:top w:val="single" w:sz="4" w:space="0" w:color="auto"/>
              <w:left w:val="single" w:sz="4" w:space="0" w:color="auto"/>
              <w:bottom w:val="single" w:sz="4" w:space="0" w:color="auto"/>
              <w:right w:val="single" w:sz="4" w:space="0" w:color="auto"/>
            </w:tcBorders>
          </w:tcPr>
          <w:p w:rsidR="00272966" w:rsidRPr="001D0CA2" w:rsidRDefault="00272966" w:rsidP="00EE6AC9">
            <w:pPr>
              <w:rPr>
                <w:rFonts w:ascii="Sylfaen" w:hAnsi="Sylfaen"/>
                <w:b/>
                <w:sz w:val="16"/>
                <w:szCs w:val="16"/>
              </w:rPr>
            </w:pPr>
            <w:r w:rsidRPr="008A58D8">
              <w:rPr>
                <w:rFonts w:ascii="Sylfaen" w:hAnsi="Sylfaen"/>
                <w:b/>
                <w:sz w:val="16"/>
                <w:szCs w:val="16"/>
              </w:rPr>
              <w:t>0322</w:t>
            </w:r>
            <w:r>
              <w:rPr>
                <w:rFonts w:ascii="Sylfaen" w:hAnsi="Sylfaen"/>
                <w:b/>
                <w:sz w:val="16"/>
                <w:szCs w:val="16"/>
              </w:rPr>
              <w:t>2121</w:t>
            </w:r>
          </w:p>
        </w:tc>
        <w:tc>
          <w:tcPr>
            <w:tcW w:w="5053" w:type="dxa"/>
            <w:tcBorders>
              <w:top w:val="single" w:sz="4" w:space="0" w:color="auto"/>
              <w:left w:val="single" w:sz="4" w:space="0" w:color="auto"/>
              <w:bottom w:val="single" w:sz="4" w:space="0" w:color="auto"/>
              <w:right w:val="single" w:sz="4" w:space="0" w:color="auto"/>
            </w:tcBorders>
            <w:vAlign w:val="center"/>
          </w:tcPr>
          <w:p w:rsidR="00272966" w:rsidRPr="001D0CA2" w:rsidRDefault="00272966" w:rsidP="00EE6AC9">
            <w:pPr>
              <w:pStyle w:val="23"/>
              <w:spacing w:line="240" w:lineRule="auto"/>
              <w:jc w:val="left"/>
              <w:rPr>
                <w:rFonts w:ascii="GHEA Grapalat" w:hAnsi="GHEA Grapalat"/>
                <w:b/>
                <w:bCs/>
                <w:i/>
                <w:iCs/>
                <w:sz w:val="16"/>
                <w:szCs w:val="16"/>
              </w:rPr>
            </w:pPr>
            <w:r>
              <w:rPr>
                <w:rFonts w:ascii="GHEA Grapalat" w:hAnsi="GHEA Grapalat"/>
                <w:b/>
                <w:bCs/>
                <w:i/>
                <w:iCs/>
                <w:sz w:val="16"/>
                <w:szCs w:val="16"/>
              </w:rPr>
              <w:t>մանդարին</w:t>
            </w:r>
          </w:p>
        </w:tc>
        <w:tc>
          <w:tcPr>
            <w:tcW w:w="499" w:type="dxa"/>
            <w:gridSpan w:val="2"/>
            <w:tcBorders>
              <w:top w:val="single" w:sz="4" w:space="0" w:color="auto"/>
              <w:left w:val="single" w:sz="4" w:space="0" w:color="auto"/>
              <w:bottom w:val="single" w:sz="4" w:space="0" w:color="auto"/>
              <w:right w:val="single" w:sz="4" w:space="0" w:color="auto"/>
            </w:tcBorders>
          </w:tcPr>
          <w:p w:rsidR="00272966" w:rsidRDefault="00272966" w:rsidP="00EE6AC9">
            <w:pPr>
              <w:rPr>
                <w:rFonts w:ascii="GHEA Grapalat" w:hAnsi="GHEA Grapalat"/>
                <w:i/>
                <w:sz w:val="16"/>
                <w:szCs w:val="16"/>
              </w:rPr>
            </w:pPr>
          </w:p>
        </w:tc>
        <w:tc>
          <w:tcPr>
            <w:tcW w:w="487" w:type="dxa"/>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p>
        </w:tc>
        <w:tc>
          <w:tcPr>
            <w:tcW w:w="499"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p>
        </w:tc>
        <w:tc>
          <w:tcPr>
            <w:tcW w:w="487" w:type="dxa"/>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p>
        </w:tc>
        <w:tc>
          <w:tcPr>
            <w:tcW w:w="483" w:type="dxa"/>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p>
        </w:tc>
        <w:tc>
          <w:tcPr>
            <w:tcW w:w="503"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p>
        </w:tc>
        <w:tc>
          <w:tcPr>
            <w:tcW w:w="483" w:type="dxa"/>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EE6AC9">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Borders>
              <w:top w:val="single" w:sz="4" w:space="0" w:color="auto"/>
              <w:left w:val="single" w:sz="4" w:space="0" w:color="auto"/>
              <w:bottom w:val="single" w:sz="4" w:space="0" w:color="auto"/>
              <w:right w:val="single" w:sz="4" w:space="0" w:color="auto"/>
            </w:tcBorders>
          </w:tcPr>
          <w:p w:rsidR="00272966" w:rsidRPr="001D0CA2" w:rsidRDefault="00272966" w:rsidP="00EE6AC9">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Borders>
              <w:top w:val="single" w:sz="4" w:space="0" w:color="auto"/>
              <w:left w:val="single" w:sz="4" w:space="0" w:color="auto"/>
              <w:bottom w:val="single" w:sz="4" w:space="0" w:color="auto"/>
              <w:right w:val="single" w:sz="4" w:space="0" w:color="auto"/>
            </w:tcBorders>
          </w:tcPr>
          <w:p w:rsidR="00272966" w:rsidRPr="001D0CA2" w:rsidRDefault="00272966" w:rsidP="00EE6AC9">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r>
      <w:tr w:rsidR="00272966" w:rsidRPr="001D0CA2" w:rsidTr="006A3DB7">
        <w:tblPrEx>
          <w:tblLook w:val="0000"/>
        </w:tblPrEx>
        <w:trPr>
          <w:trHeight w:val="330"/>
        </w:trPr>
        <w:tc>
          <w:tcPr>
            <w:tcW w:w="748" w:type="dxa"/>
            <w:tcBorders>
              <w:top w:val="single" w:sz="4" w:space="0" w:color="auto"/>
              <w:left w:val="single" w:sz="4" w:space="0" w:color="auto"/>
              <w:bottom w:val="single" w:sz="4" w:space="0" w:color="auto"/>
              <w:right w:val="single" w:sz="4" w:space="0" w:color="auto"/>
            </w:tcBorders>
          </w:tcPr>
          <w:p w:rsidR="00272966" w:rsidRPr="00272966" w:rsidRDefault="00272966" w:rsidP="008401E7">
            <w:pPr>
              <w:rPr>
                <w:rFonts w:ascii="GHEA Grapalat" w:hAnsi="GHEA Grapalat"/>
                <w:i/>
                <w:sz w:val="16"/>
                <w:szCs w:val="16"/>
              </w:rPr>
            </w:pPr>
            <w:r>
              <w:rPr>
                <w:rFonts w:ascii="GHEA Grapalat" w:hAnsi="GHEA Grapalat"/>
                <w:i/>
                <w:sz w:val="16"/>
                <w:szCs w:val="16"/>
              </w:rPr>
              <w:t>31</w:t>
            </w:r>
          </w:p>
        </w:tc>
        <w:tc>
          <w:tcPr>
            <w:tcW w:w="1682" w:type="dxa"/>
            <w:tcBorders>
              <w:top w:val="single" w:sz="4" w:space="0" w:color="auto"/>
              <w:left w:val="single" w:sz="4" w:space="0" w:color="auto"/>
              <w:bottom w:val="single" w:sz="4" w:space="0" w:color="auto"/>
              <w:right w:val="single" w:sz="4" w:space="0" w:color="auto"/>
            </w:tcBorders>
          </w:tcPr>
          <w:p w:rsidR="00272966" w:rsidRPr="002D10C5" w:rsidRDefault="00272966" w:rsidP="008401E7">
            <w:pPr>
              <w:rPr>
                <w:rFonts w:ascii="Sylfaen" w:hAnsi="Sylfaen"/>
                <w:b/>
                <w:sz w:val="16"/>
                <w:szCs w:val="16"/>
              </w:rPr>
            </w:pPr>
            <w:r>
              <w:rPr>
                <w:rFonts w:ascii="Sylfaen" w:hAnsi="Sylfaen"/>
                <w:b/>
                <w:sz w:val="16"/>
                <w:szCs w:val="16"/>
              </w:rPr>
              <w:t>03222119</w:t>
            </w:r>
          </w:p>
        </w:tc>
        <w:tc>
          <w:tcPr>
            <w:tcW w:w="5053" w:type="dxa"/>
            <w:tcBorders>
              <w:top w:val="single" w:sz="4" w:space="0" w:color="auto"/>
              <w:left w:val="single" w:sz="4" w:space="0" w:color="auto"/>
              <w:bottom w:val="single" w:sz="4" w:space="0" w:color="auto"/>
              <w:right w:val="single" w:sz="4" w:space="0" w:color="auto"/>
            </w:tcBorders>
            <w:vAlign w:val="center"/>
          </w:tcPr>
          <w:p w:rsidR="00272966" w:rsidRPr="002D10C5" w:rsidRDefault="00272966" w:rsidP="008401E7">
            <w:pPr>
              <w:pStyle w:val="23"/>
              <w:spacing w:line="240" w:lineRule="auto"/>
              <w:jc w:val="left"/>
              <w:rPr>
                <w:rFonts w:ascii="GHEA Grapalat" w:hAnsi="GHEA Grapalat"/>
                <w:b/>
                <w:bCs/>
                <w:i/>
                <w:iCs/>
                <w:sz w:val="16"/>
                <w:szCs w:val="16"/>
                <w:lang w:val="en-US"/>
              </w:rPr>
            </w:pPr>
            <w:r>
              <w:rPr>
                <w:rFonts w:ascii="GHEA Grapalat" w:hAnsi="GHEA Grapalat"/>
                <w:b/>
                <w:bCs/>
                <w:i/>
                <w:iCs/>
                <w:sz w:val="16"/>
                <w:szCs w:val="16"/>
                <w:lang w:val="en-US"/>
              </w:rPr>
              <w:t>նարինջ</w:t>
            </w:r>
          </w:p>
        </w:tc>
        <w:tc>
          <w:tcPr>
            <w:tcW w:w="499" w:type="dxa"/>
            <w:gridSpan w:val="2"/>
            <w:tcBorders>
              <w:top w:val="single" w:sz="4" w:space="0" w:color="auto"/>
              <w:left w:val="single" w:sz="4" w:space="0" w:color="auto"/>
              <w:bottom w:val="single" w:sz="4" w:space="0" w:color="auto"/>
              <w:right w:val="single" w:sz="4" w:space="0" w:color="auto"/>
            </w:tcBorders>
          </w:tcPr>
          <w:p w:rsidR="00272966" w:rsidRDefault="00272966" w:rsidP="008401E7">
            <w:pPr>
              <w:rPr>
                <w:rFonts w:ascii="GHEA Grapalat" w:hAnsi="GHEA Grapalat"/>
                <w:i/>
                <w:sz w:val="16"/>
                <w:szCs w:val="16"/>
              </w:rPr>
            </w:pPr>
          </w:p>
        </w:tc>
        <w:tc>
          <w:tcPr>
            <w:tcW w:w="487" w:type="dxa"/>
            <w:tcBorders>
              <w:top w:val="single" w:sz="4" w:space="0" w:color="auto"/>
              <w:left w:val="single" w:sz="4" w:space="0" w:color="auto"/>
              <w:bottom w:val="single" w:sz="4" w:space="0" w:color="auto"/>
              <w:right w:val="single" w:sz="4" w:space="0" w:color="auto"/>
            </w:tcBorders>
          </w:tcPr>
          <w:p w:rsidR="00272966" w:rsidRPr="001D0CA2" w:rsidRDefault="00272966" w:rsidP="008401E7">
            <w:pPr>
              <w:jc w:val="center"/>
              <w:rPr>
                <w:rFonts w:ascii="GHEA Grapalat" w:hAnsi="GHEA Grapalat"/>
                <w:sz w:val="16"/>
                <w:szCs w:val="16"/>
                <w:lang w:val="pt-BR"/>
              </w:rPr>
            </w:pPr>
          </w:p>
        </w:tc>
        <w:tc>
          <w:tcPr>
            <w:tcW w:w="499"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8401E7">
            <w:pPr>
              <w:jc w:val="center"/>
              <w:rPr>
                <w:rFonts w:ascii="GHEA Grapalat" w:hAnsi="GHEA Grapalat"/>
                <w:sz w:val="16"/>
                <w:szCs w:val="16"/>
                <w:lang w:val="pt-BR"/>
              </w:rPr>
            </w:pPr>
          </w:p>
        </w:tc>
        <w:tc>
          <w:tcPr>
            <w:tcW w:w="487" w:type="dxa"/>
            <w:tcBorders>
              <w:top w:val="single" w:sz="4" w:space="0" w:color="auto"/>
              <w:left w:val="single" w:sz="4" w:space="0" w:color="auto"/>
              <w:bottom w:val="single" w:sz="4" w:space="0" w:color="auto"/>
              <w:right w:val="single" w:sz="4" w:space="0" w:color="auto"/>
            </w:tcBorders>
          </w:tcPr>
          <w:p w:rsidR="00272966" w:rsidRDefault="00272966" w:rsidP="008401E7">
            <w:pPr>
              <w:jc w:val="center"/>
              <w:rPr>
                <w:rFonts w:ascii="GHEA Grapalat" w:hAnsi="GHEA Grapalat"/>
                <w:sz w:val="16"/>
                <w:szCs w:val="16"/>
                <w:lang w:val="pt-BR"/>
              </w:rPr>
            </w:pPr>
          </w:p>
        </w:tc>
        <w:tc>
          <w:tcPr>
            <w:tcW w:w="483" w:type="dxa"/>
            <w:tcBorders>
              <w:top w:val="single" w:sz="4" w:space="0" w:color="auto"/>
              <w:left w:val="single" w:sz="4" w:space="0" w:color="auto"/>
              <w:bottom w:val="single" w:sz="4" w:space="0" w:color="auto"/>
              <w:right w:val="single" w:sz="4" w:space="0" w:color="auto"/>
            </w:tcBorders>
          </w:tcPr>
          <w:p w:rsidR="00272966" w:rsidRDefault="00272966" w:rsidP="008401E7">
            <w:pPr>
              <w:jc w:val="center"/>
              <w:rPr>
                <w:rFonts w:ascii="GHEA Grapalat" w:hAnsi="GHEA Grapalat"/>
                <w:sz w:val="16"/>
                <w:szCs w:val="16"/>
                <w:lang w:val="pt-BR"/>
              </w:rPr>
            </w:pPr>
          </w:p>
        </w:tc>
        <w:tc>
          <w:tcPr>
            <w:tcW w:w="503" w:type="dxa"/>
            <w:gridSpan w:val="2"/>
            <w:tcBorders>
              <w:top w:val="single" w:sz="4" w:space="0" w:color="auto"/>
              <w:left w:val="single" w:sz="4" w:space="0" w:color="auto"/>
              <w:bottom w:val="single" w:sz="4" w:space="0" w:color="auto"/>
              <w:right w:val="single" w:sz="4" w:space="0" w:color="auto"/>
            </w:tcBorders>
          </w:tcPr>
          <w:p w:rsidR="00272966" w:rsidRDefault="00272966" w:rsidP="008401E7">
            <w:pPr>
              <w:jc w:val="center"/>
              <w:rPr>
                <w:rFonts w:ascii="GHEA Grapalat" w:hAnsi="GHEA Grapalat"/>
                <w:sz w:val="16"/>
                <w:szCs w:val="16"/>
                <w:lang w:val="pt-BR"/>
              </w:rPr>
            </w:pPr>
          </w:p>
        </w:tc>
        <w:tc>
          <w:tcPr>
            <w:tcW w:w="483"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ru-RU"/>
              </w:rPr>
              <w:t>2</w:t>
            </w:r>
            <w:r>
              <w:rPr>
                <w:rFonts w:ascii="GHEA Grapalat" w:hAnsi="GHEA Grapalat"/>
                <w:sz w:val="16"/>
                <w:szCs w:val="16"/>
                <w:lang w:val="pt-BR"/>
              </w:rPr>
              <w:t>0</w:t>
            </w:r>
            <w:r w:rsidRPr="001D0CA2">
              <w:rPr>
                <w:rFonts w:ascii="GHEA Grapalat" w:hAnsi="GHEA Grapalat"/>
                <w:sz w:val="16"/>
                <w:szCs w:val="16"/>
                <w:lang w:val="pt-BR"/>
              </w:rPr>
              <w:t>%</w:t>
            </w:r>
          </w:p>
        </w:tc>
        <w:tc>
          <w:tcPr>
            <w:tcW w:w="503"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ru-RU"/>
              </w:rPr>
              <w:t>3</w:t>
            </w:r>
            <w:r>
              <w:rPr>
                <w:rFonts w:ascii="GHEA Grapalat" w:hAnsi="GHEA Grapalat"/>
                <w:sz w:val="16"/>
                <w:szCs w:val="16"/>
                <w:lang w:val="pt-BR"/>
              </w:rPr>
              <w:t>0</w:t>
            </w:r>
            <w:r w:rsidRPr="001D0CA2">
              <w:rPr>
                <w:rFonts w:ascii="GHEA Grapalat" w:hAnsi="GHEA Grapalat"/>
                <w:sz w:val="16"/>
                <w:szCs w:val="16"/>
                <w:lang w:val="pt-BR"/>
              </w:rPr>
              <w:t>%</w:t>
            </w:r>
          </w:p>
        </w:tc>
        <w:tc>
          <w:tcPr>
            <w:tcW w:w="499"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ru-RU"/>
              </w:rPr>
              <w:t>6</w:t>
            </w:r>
            <w:r>
              <w:rPr>
                <w:rFonts w:ascii="GHEA Grapalat" w:hAnsi="GHEA Grapalat"/>
                <w:sz w:val="16"/>
                <w:szCs w:val="16"/>
                <w:lang w:val="pt-BR"/>
              </w:rPr>
              <w:t>0</w:t>
            </w:r>
            <w:r w:rsidRPr="001D0CA2">
              <w:rPr>
                <w:rFonts w:ascii="GHEA Grapalat" w:hAnsi="GHEA Grapalat"/>
                <w:sz w:val="16"/>
                <w:szCs w:val="16"/>
                <w:lang w:val="pt-BR"/>
              </w:rPr>
              <w:t>%</w:t>
            </w:r>
          </w:p>
        </w:tc>
        <w:tc>
          <w:tcPr>
            <w:tcW w:w="514" w:type="dxa"/>
            <w:gridSpan w:val="2"/>
            <w:tcBorders>
              <w:top w:val="single" w:sz="4" w:space="0" w:color="auto"/>
              <w:left w:val="single" w:sz="4" w:space="0" w:color="auto"/>
              <w:bottom w:val="single" w:sz="4" w:space="0" w:color="auto"/>
              <w:right w:val="single" w:sz="4" w:space="0" w:color="auto"/>
            </w:tcBorders>
          </w:tcPr>
          <w:p w:rsidR="00272966" w:rsidRPr="001D0CA2" w:rsidRDefault="00272966" w:rsidP="00A731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475"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499"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2054" w:type="dxa"/>
            <w:tcBorders>
              <w:top w:val="single" w:sz="4" w:space="0" w:color="auto"/>
              <w:left w:val="single" w:sz="4" w:space="0" w:color="auto"/>
              <w:bottom w:val="single" w:sz="4" w:space="0" w:color="auto"/>
              <w:right w:val="single" w:sz="4" w:space="0" w:color="auto"/>
            </w:tcBorders>
          </w:tcPr>
          <w:p w:rsidR="00272966" w:rsidRPr="001D0CA2" w:rsidRDefault="00272966" w:rsidP="00A731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bl>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5E7A9D" w:rsidRDefault="00071D1C" w:rsidP="00EF3662">
            <w:pPr>
              <w:rPr>
                <w:rFonts w:ascii="GHEA Grapalat" w:hAnsi="GHEA Grapalat"/>
                <w:sz w:val="22"/>
                <w:szCs w:val="22"/>
                <w:lang w:val="es-ES"/>
              </w:rPr>
            </w:pPr>
          </w:p>
          <w:p w:rsidR="001A4997" w:rsidRPr="00C16533" w:rsidRDefault="001A4997" w:rsidP="001A4997">
            <w:pPr>
              <w:spacing w:line="360" w:lineRule="auto"/>
              <w:rPr>
                <w:rFonts w:ascii="GHEA Grapalat" w:hAnsi="GHEA Grapalat" w:cs="Sylfaen"/>
                <w:b/>
                <w:bCs/>
                <w:sz w:val="18"/>
                <w:szCs w:val="18"/>
                <w:lang w:val="nb-NO"/>
              </w:rPr>
            </w:pPr>
            <w:r>
              <w:rPr>
                <w:rFonts w:ascii="Sylfaen" w:hAnsi="Sylfaen"/>
                <w:b/>
                <w:sz w:val="18"/>
                <w:szCs w:val="18"/>
                <w:lang w:val="nb-NO"/>
              </w:rPr>
              <w:t>&lt;&lt;Գոռավանի Գոռ մանկապարտեզ</w:t>
            </w:r>
            <w:r w:rsidRPr="00837C0E">
              <w:rPr>
                <w:rFonts w:ascii="Sylfaen" w:hAnsi="Sylfaen"/>
                <w:b/>
                <w:sz w:val="18"/>
                <w:szCs w:val="18"/>
                <w:lang w:val="nb-NO"/>
              </w:rPr>
              <w:t xml:space="preserve">&gt;&gt; </w:t>
            </w:r>
            <w:r w:rsidRPr="00837C0E">
              <w:rPr>
                <w:rFonts w:ascii="Sylfaen" w:hAnsi="Sylfaen"/>
                <w:b/>
                <w:sz w:val="18"/>
                <w:szCs w:val="18"/>
                <w:lang w:val="hy-AM"/>
              </w:rPr>
              <w:t>ՀՈԱԿ</w:t>
            </w:r>
          </w:p>
          <w:tbl>
            <w:tblPr>
              <w:tblW w:w="10672" w:type="dxa"/>
              <w:tblLayout w:type="fixed"/>
              <w:tblLook w:val="04A0"/>
            </w:tblPr>
            <w:tblGrid>
              <w:gridCol w:w="4007"/>
              <w:gridCol w:w="6665"/>
            </w:tblGrid>
            <w:tr w:rsidR="001A4997" w:rsidRPr="007560EB" w:rsidTr="007E517F">
              <w:trPr>
                <w:trHeight w:val="255"/>
              </w:trPr>
              <w:tc>
                <w:tcPr>
                  <w:tcW w:w="4007" w:type="dxa"/>
                  <w:noWrap/>
                  <w:vAlign w:val="bottom"/>
                </w:tcPr>
                <w:p w:rsidR="001A4997" w:rsidRPr="00053598" w:rsidRDefault="001A4997" w:rsidP="007E517F">
                  <w:pPr>
                    <w:spacing w:line="360" w:lineRule="auto"/>
                    <w:rPr>
                      <w:rFonts w:ascii="GHEA Grapalat" w:hAnsi="GHEA Grapalat" w:cs="Sylfaen"/>
                      <w:b/>
                      <w:bCs/>
                      <w:lang w:val="nb-NO"/>
                    </w:rPr>
                  </w:pPr>
                  <w:r>
                    <w:rPr>
                      <w:rFonts w:ascii="Sylfaen" w:hAnsi="Sylfaen" w:cs="Sylfaen"/>
                      <w:b/>
                      <w:sz w:val="20"/>
                      <w:szCs w:val="20"/>
                    </w:rPr>
                    <w:t>գ</w:t>
                  </w:r>
                  <w:r w:rsidRPr="00053598">
                    <w:rPr>
                      <w:rFonts w:ascii="Sylfaen" w:hAnsi="Sylfaen" w:cs="Sylfaen"/>
                      <w:b/>
                      <w:sz w:val="20"/>
                      <w:szCs w:val="20"/>
                      <w:lang w:val="nb-NO"/>
                    </w:rPr>
                    <w:t xml:space="preserve">. </w:t>
                  </w:r>
                  <w:r>
                    <w:rPr>
                      <w:rFonts w:ascii="Sylfaen" w:hAnsi="Sylfaen" w:cs="Sylfaen"/>
                      <w:b/>
                      <w:sz w:val="20"/>
                      <w:szCs w:val="20"/>
                      <w:lang w:val="nb-NO"/>
                    </w:rPr>
                    <w:t>Գոռավան, Գ. Մարզպետունի 7</w:t>
                  </w:r>
                </w:p>
                <w:tbl>
                  <w:tblPr>
                    <w:tblW w:w="0" w:type="auto"/>
                    <w:tblLayout w:type="fixed"/>
                    <w:tblLook w:val="04A0"/>
                  </w:tblPr>
                  <w:tblGrid>
                    <w:gridCol w:w="333"/>
                    <w:gridCol w:w="2721"/>
                    <w:gridCol w:w="6665"/>
                  </w:tblGrid>
                  <w:tr w:rsidR="001A4997" w:rsidRPr="007560EB" w:rsidTr="007E517F">
                    <w:trPr>
                      <w:trHeight w:val="255"/>
                    </w:trPr>
                    <w:tc>
                      <w:tcPr>
                        <w:tcW w:w="333" w:type="dxa"/>
                        <w:noWrap/>
                        <w:vAlign w:val="bottom"/>
                      </w:tcPr>
                      <w:p w:rsidR="001A4997" w:rsidRPr="00837C0E" w:rsidRDefault="001A4997" w:rsidP="007E517F">
                        <w:pPr>
                          <w:rPr>
                            <w:rFonts w:ascii="Sylfaen" w:hAnsi="Sylfaen" w:cs="Arial"/>
                            <w:b/>
                            <w:sz w:val="20"/>
                            <w:szCs w:val="20"/>
                            <w:lang w:val="nb-NO"/>
                          </w:rPr>
                        </w:pPr>
                      </w:p>
                    </w:tc>
                    <w:tc>
                      <w:tcPr>
                        <w:tcW w:w="2721" w:type="dxa"/>
                        <w:noWrap/>
                        <w:vAlign w:val="bottom"/>
                        <w:hideMark/>
                      </w:tcPr>
                      <w:p w:rsidR="001A4997" w:rsidRPr="00C7183E" w:rsidRDefault="001A4997" w:rsidP="007E517F">
                        <w:pPr>
                          <w:rPr>
                            <w:rFonts w:ascii="Sylfaen" w:hAnsi="Sylfaen" w:cs="Arial"/>
                            <w:b/>
                            <w:sz w:val="20"/>
                            <w:szCs w:val="20"/>
                            <w:lang w:val="es-ES"/>
                          </w:rPr>
                        </w:pPr>
                        <w:r w:rsidRPr="00837740">
                          <w:rPr>
                            <w:rFonts w:ascii="Arial Unicode" w:hAnsi="Arial Unicode" w:cs="Sylfaen"/>
                            <w:b/>
                            <w:sz w:val="20"/>
                            <w:szCs w:val="20"/>
                          </w:rPr>
                          <w:t>Ա</w:t>
                        </w:r>
                        <w:r>
                          <w:rPr>
                            <w:rFonts w:ascii="Arial Unicode" w:hAnsi="Arial Unicode" w:cs="Sylfaen"/>
                            <w:b/>
                            <w:sz w:val="20"/>
                            <w:szCs w:val="20"/>
                            <w:lang w:val="ru-RU"/>
                          </w:rPr>
                          <w:t>Կ</w:t>
                        </w:r>
                        <w:r w:rsidRPr="00837740">
                          <w:rPr>
                            <w:rFonts w:ascii="Arial Unicode" w:hAnsi="Arial Unicode" w:cs="Sylfaen"/>
                            <w:b/>
                            <w:sz w:val="20"/>
                            <w:szCs w:val="20"/>
                          </w:rPr>
                          <w:t>Բ</w:t>
                        </w:r>
                        <w:r>
                          <w:rPr>
                            <w:rFonts w:ascii="Arial Unicode" w:hAnsi="Arial Unicode" w:cs="Sylfaen"/>
                            <w:b/>
                            <w:sz w:val="20"/>
                            <w:szCs w:val="20"/>
                            <w:lang w:val="ru-RU"/>
                          </w:rPr>
                          <w:t>Ա</w:t>
                        </w:r>
                        <w:r w:rsidRPr="00C7183E">
                          <w:rPr>
                            <w:rFonts w:ascii="Arial Unicode" w:hAnsi="Arial Unicode" w:cs="Sylfaen"/>
                            <w:b/>
                            <w:sz w:val="20"/>
                            <w:szCs w:val="20"/>
                            <w:lang w:val="es-ES"/>
                          </w:rPr>
                          <w:t xml:space="preserve"> </w:t>
                        </w:r>
                        <w:r>
                          <w:rPr>
                            <w:rFonts w:ascii="Arial Unicode" w:hAnsi="Arial Unicode" w:cs="Sylfaen"/>
                            <w:b/>
                            <w:sz w:val="20"/>
                            <w:szCs w:val="20"/>
                            <w:lang w:val="ru-RU"/>
                          </w:rPr>
                          <w:t>ԿՐԵԴԻՏ</w:t>
                        </w:r>
                      </w:p>
                    </w:tc>
                    <w:tc>
                      <w:tcPr>
                        <w:tcW w:w="6665" w:type="dxa"/>
                        <w:noWrap/>
                        <w:vAlign w:val="bottom"/>
                      </w:tcPr>
                      <w:p w:rsidR="001A4997" w:rsidRPr="00837C0E" w:rsidRDefault="001A4997" w:rsidP="007E517F">
                        <w:pPr>
                          <w:rPr>
                            <w:rFonts w:ascii="Sylfaen" w:hAnsi="Sylfaen" w:cs="Arial"/>
                            <w:b/>
                            <w:sz w:val="20"/>
                            <w:szCs w:val="20"/>
                            <w:lang w:val="nb-NO"/>
                          </w:rPr>
                        </w:pPr>
                      </w:p>
                    </w:tc>
                  </w:tr>
                  <w:tr w:rsidR="001A4997" w:rsidRPr="007560EB" w:rsidTr="007E517F">
                    <w:trPr>
                      <w:trHeight w:val="255"/>
                    </w:trPr>
                    <w:tc>
                      <w:tcPr>
                        <w:tcW w:w="333" w:type="dxa"/>
                        <w:noWrap/>
                        <w:vAlign w:val="bottom"/>
                      </w:tcPr>
                      <w:p w:rsidR="001A4997" w:rsidRPr="00837C0E" w:rsidRDefault="001A4997" w:rsidP="007E517F">
                        <w:pPr>
                          <w:rPr>
                            <w:rFonts w:ascii="Sylfaen" w:hAnsi="Sylfaen" w:cs="Arial"/>
                            <w:b/>
                            <w:sz w:val="20"/>
                            <w:szCs w:val="20"/>
                            <w:lang w:val="nb-NO"/>
                          </w:rPr>
                        </w:pPr>
                      </w:p>
                    </w:tc>
                    <w:tc>
                      <w:tcPr>
                        <w:tcW w:w="2721" w:type="dxa"/>
                        <w:noWrap/>
                        <w:vAlign w:val="bottom"/>
                        <w:hideMark/>
                      </w:tcPr>
                      <w:p w:rsidR="001A4997" w:rsidRPr="00837C0E" w:rsidRDefault="001A4997" w:rsidP="007E517F">
                        <w:pPr>
                          <w:rPr>
                            <w:rFonts w:ascii="Sylfaen" w:hAnsi="Sylfaen" w:cs="Arial"/>
                            <w:b/>
                            <w:sz w:val="20"/>
                            <w:szCs w:val="20"/>
                            <w:lang w:val="nb-NO"/>
                          </w:rPr>
                        </w:pPr>
                        <w:r>
                          <w:rPr>
                            <w:rFonts w:ascii="Sylfaen" w:hAnsi="Sylfaen" w:cs="Sylfaen"/>
                            <w:b/>
                            <w:sz w:val="20"/>
                            <w:szCs w:val="20"/>
                          </w:rPr>
                          <w:t>Վեդ</w:t>
                        </w:r>
                        <w:r w:rsidRPr="00837C0E">
                          <w:rPr>
                            <w:rFonts w:ascii="Sylfaen" w:hAnsi="Sylfaen" w:cs="Sylfaen"/>
                            <w:b/>
                            <w:sz w:val="20"/>
                            <w:szCs w:val="20"/>
                            <w:lang w:val="ru-RU"/>
                          </w:rPr>
                          <w:t>ի</w:t>
                        </w:r>
                        <w:r w:rsidRPr="00837C0E">
                          <w:rPr>
                            <w:rFonts w:ascii="Sylfaen" w:hAnsi="Sylfaen" w:cs="Arial LatArm"/>
                            <w:b/>
                            <w:sz w:val="20"/>
                            <w:szCs w:val="20"/>
                            <w:lang w:val="nb-NO"/>
                          </w:rPr>
                          <w:t xml:space="preserve"> </w:t>
                        </w:r>
                        <w:r w:rsidRPr="00837C0E">
                          <w:rPr>
                            <w:rFonts w:ascii="Sylfaen" w:hAnsi="Sylfaen" w:cs="Sylfaen"/>
                            <w:b/>
                            <w:sz w:val="20"/>
                            <w:szCs w:val="20"/>
                            <w:lang w:val="ru-RU"/>
                          </w:rPr>
                          <w:t>մ</w:t>
                        </w:r>
                        <w:r w:rsidRPr="00837C0E">
                          <w:rPr>
                            <w:rFonts w:ascii="Sylfaen" w:hAnsi="Sylfaen" w:cs="Arial LatArm"/>
                            <w:b/>
                            <w:sz w:val="20"/>
                            <w:szCs w:val="20"/>
                            <w:lang w:val="nb-NO"/>
                          </w:rPr>
                          <w:t>/</w:t>
                        </w:r>
                        <w:r w:rsidRPr="00837C0E">
                          <w:rPr>
                            <w:rFonts w:ascii="Sylfaen" w:hAnsi="Sylfaen" w:cs="Sylfaen"/>
                            <w:b/>
                            <w:sz w:val="20"/>
                            <w:szCs w:val="20"/>
                            <w:lang w:val="ru-RU"/>
                          </w:rPr>
                          <w:t>ճ</w:t>
                        </w:r>
                      </w:p>
                    </w:tc>
                    <w:tc>
                      <w:tcPr>
                        <w:tcW w:w="6665" w:type="dxa"/>
                        <w:noWrap/>
                        <w:vAlign w:val="bottom"/>
                      </w:tcPr>
                      <w:p w:rsidR="001A4997" w:rsidRPr="00837C0E" w:rsidRDefault="001A4997" w:rsidP="007E517F">
                        <w:pPr>
                          <w:rPr>
                            <w:rFonts w:ascii="Sylfaen" w:hAnsi="Sylfaen" w:cs="Arial"/>
                            <w:b/>
                            <w:sz w:val="20"/>
                            <w:szCs w:val="20"/>
                            <w:lang w:val="nb-NO"/>
                          </w:rPr>
                        </w:pPr>
                      </w:p>
                    </w:tc>
                  </w:tr>
                  <w:tr w:rsidR="001A4997" w:rsidRPr="007560EB" w:rsidTr="007E517F">
                    <w:trPr>
                      <w:trHeight w:val="255"/>
                    </w:trPr>
                    <w:tc>
                      <w:tcPr>
                        <w:tcW w:w="333" w:type="dxa"/>
                        <w:noWrap/>
                        <w:vAlign w:val="bottom"/>
                      </w:tcPr>
                      <w:p w:rsidR="001A4997" w:rsidRPr="00837C0E" w:rsidRDefault="001A4997" w:rsidP="007E517F">
                        <w:pPr>
                          <w:rPr>
                            <w:rFonts w:ascii="Sylfaen" w:hAnsi="Sylfaen" w:cs="Arial"/>
                            <w:b/>
                            <w:sz w:val="20"/>
                            <w:szCs w:val="20"/>
                            <w:lang w:val="nb-NO"/>
                          </w:rPr>
                        </w:pPr>
                      </w:p>
                    </w:tc>
                    <w:tc>
                      <w:tcPr>
                        <w:tcW w:w="9386" w:type="dxa"/>
                        <w:gridSpan w:val="2"/>
                        <w:noWrap/>
                        <w:vAlign w:val="bottom"/>
                        <w:hideMark/>
                      </w:tcPr>
                      <w:p w:rsidR="001A4997" w:rsidRPr="00C7183E" w:rsidRDefault="001A4997" w:rsidP="007E517F">
                        <w:pPr>
                          <w:rPr>
                            <w:rFonts w:ascii="Sylfaen" w:hAnsi="Sylfaen" w:cs="Sylfaen"/>
                            <w:b/>
                            <w:sz w:val="20"/>
                            <w:szCs w:val="20"/>
                            <w:lang w:val="es-ES"/>
                          </w:rPr>
                        </w:pPr>
                        <w:r w:rsidRPr="00837C0E">
                          <w:rPr>
                            <w:rFonts w:ascii="Sylfaen" w:hAnsi="Sylfaen" w:cs="Sylfaen"/>
                            <w:b/>
                            <w:sz w:val="20"/>
                            <w:szCs w:val="20"/>
                            <w:lang w:val="en-GB"/>
                          </w:rPr>
                          <w:t>Հ</w:t>
                        </w:r>
                        <w:r w:rsidRPr="00837C0E">
                          <w:rPr>
                            <w:rFonts w:ascii="Sylfaen" w:hAnsi="Sylfaen" w:cs="Sylfaen"/>
                            <w:b/>
                            <w:sz w:val="20"/>
                            <w:szCs w:val="20"/>
                            <w:lang w:val="nb-NO"/>
                          </w:rPr>
                          <w:t>/</w:t>
                        </w:r>
                        <w:r w:rsidRPr="00837C0E">
                          <w:rPr>
                            <w:rFonts w:ascii="Sylfaen" w:hAnsi="Sylfaen" w:cs="Sylfaen"/>
                            <w:b/>
                            <w:sz w:val="20"/>
                            <w:szCs w:val="20"/>
                            <w:lang w:val="en-GB"/>
                          </w:rPr>
                          <w:t>Հ</w:t>
                        </w:r>
                        <w:r w:rsidRPr="00053598">
                          <w:rPr>
                            <w:rFonts w:ascii="Sylfaen" w:hAnsi="Sylfaen" w:cs="Sylfaen"/>
                            <w:b/>
                            <w:sz w:val="20"/>
                            <w:szCs w:val="20"/>
                            <w:lang w:val="pt-BR"/>
                          </w:rPr>
                          <w:t xml:space="preserve"> </w:t>
                        </w:r>
                        <w:r>
                          <w:rPr>
                            <w:rFonts w:ascii="Sylfaen" w:hAnsi="Sylfaen" w:cs="Sylfaen"/>
                            <w:b/>
                            <w:sz w:val="20"/>
                            <w:szCs w:val="20"/>
                            <w:lang w:val="es-ES"/>
                          </w:rPr>
                          <w:t>220121660066000</w:t>
                        </w:r>
                      </w:p>
                    </w:tc>
                  </w:tr>
                  <w:tr w:rsidR="001A4997" w:rsidRPr="007560EB" w:rsidTr="007E517F">
                    <w:trPr>
                      <w:trHeight w:val="285"/>
                    </w:trPr>
                    <w:tc>
                      <w:tcPr>
                        <w:tcW w:w="333" w:type="dxa"/>
                        <w:noWrap/>
                        <w:vAlign w:val="bottom"/>
                      </w:tcPr>
                      <w:p w:rsidR="001A4997" w:rsidRPr="00837C0E" w:rsidRDefault="001A4997" w:rsidP="007E517F">
                        <w:pPr>
                          <w:rPr>
                            <w:rFonts w:ascii="Sylfaen" w:hAnsi="Sylfaen" w:cs="Arial"/>
                            <w:b/>
                            <w:sz w:val="20"/>
                            <w:szCs w:val="20"/>
                            <w:lang w:val="nb-NO"/>
                          </w:rPr>
                        </w:pPr>
                      </w:p>
                    </w:tc>
                    <w:tc>
                      <w:tcPr>
                        <w:tcW w:w="2721" w:type="dxa"/>
                        <w:noWrap/>
                        <w:vAlign w:val="bottom"/>
                        <w:hideMark/>
                      </w:tcPr>
                      <w:p w:rsidR="001A4997" w:rsidRPr="00C7183E" w:rsidRDefault="001A4997" w:rsidP="007E517F">
                        <w:pPr>
                          <w:rPr>
                            <w:rFonts w:ascii="Sylfaen" w:hAnsi="Sylfaen" w:cs="Sylfaen"/>
                            <w:b/>
                            <w:sz w:val="20"/>
                            <w:szCs w:val="20"/>
                            <w:lang w:val="es-ES"/>
                          </w:rPr>
                        </w:pPr>
                        <w:r w:rsidRPr="00837C0E">
                          <w:rPr>
                            <w:rFonts w:ascii="Sylfaen" w:hAnsi="Sylfaen" w:cs="Sylfaen"/>
                            <w:b/>
                            <w:sz w:val="20"/>
                            <w:szCs w:val="20"/>
                          </w:rPr>
                          <w:t>ՀՎՀՀ</w:t>
                        </w:r>
                        <w:r>
                          <w:rPr>
                            <w:rFonts w:ascii="Sylfaen" w:hAnsi="Sylfaen" w:cs="Sylfaen"/>
                            <w:b/>
                            <w:sz w:val="20"/>
                            <w:szCs w:val="20"/>
                            <w:lang w:val="nb-NO"/>
                          </w:rPr>
                          <w:t xml:space="preserve"> </w:t>
                        </w:r>
                        <w:r w:rsidRPr="00C7183E">
                          <w:rPr>
                            <w:rFonts w:ascii="Sylfaen" w:hAnsi="Sylfaen" w:cs="Sylfaen"/>
                            <w:b/>
                            <w:sz w:val="20"/>
                            <w:szCs w:val="20"/>
                            <w:lang w:val="es-ES"/>
                          </w:rPr>
                          <w:t>0</w:t>
                        </w:r>
                        <w:r>
                          <w:rPr>
                            <w:rFonts w:ascii="Sylfaen" w:hAnsi="Sylfaen" w:cs="Sylfaen"/>
                            <w:b/>
                            <w:sz w:val="20"/>
                            <w:szCs w:val="20"/>
                            <w:lang w:val="es-ES"/>
                          </w:rPr>
                          <w:t>4111684</w:t>
                        </w:r>
                      </w:p>
                    </w:tc>
                    <w:tc>
                      <w:tcPr>
                        <w:tcW w:w="6665" w:type="dxa"/>
                        <w:noWrap/>
                        <w:vAlign w:val="bottom"/>
                      </w:tcPr>
                      <w:p w:rsidR="001A4997" w:rsidRPr="00837C0E" w:rsidRDefault="001A4997" w:rsidP="007E517F">
                        <w:pPr>
                          <w:rPr>
                            <w:rFonts w:ascii="Sylfaen" w:hAnsi="Sylfaen" w:cs="Arial"/>
                            <w:b/>
                            <w:sz w:val="20"/>
                            <w:szCs w:val="20"/>
                            <w:lang w:val="nb-NO"/>
                          </w:rPr>
                        </w:pPr>
                      </w:p>
                    </w:tc>
                  </w:tr>
                  <w:tr w:rsidR="001A4997" w:rsidRPr="007560EB" w:rsidTr="007E517F">
                    <w:trPr>
                      <w:trHeight w:val="255"/>
                    </w:trPr>
                    <w:tc>
                      <w:tcPr>
                        <w:tcW w:w="333" w:type="dxa"/>
                        <w:noWrap/>
                        <w:vAlign w:val="bottom"/>
                      </w:tcPr>
                      <w:p w:rsidR="001A4997" w:rsidRPr="00837C0E" w:rsidRDefault="001A4997" w:rsidP="007E517F">
                        <w:pPr>
                          <w:rPr>
                            <w:rFonts w:ascii="Sylfaen" w:hAnsi="Sylfaen" w:cs="Arial"/>
                            <w:b/>
                            <w:sz w:val="20"/>
                            <w:szCs w:val="20"/>
                            <w:lang w:val="nb-NO"/>
                          </w:rPr>
                        </w:pPr>
                      </w:p>
                    </w:tc>
                    <w:tc>
                      <w:tcPr>
                        <w:tcW w:w="2721" w:type="dxa"/>
                        <w:noWrap/>
                        <w:vAlign w:val="bottom"/>
                      </w:tcPr>
                      <w:p w:rsidR="001A4997" w:rsidRPr="00837C0E" w:rsidRDefault="001A4997" w:rsidP="007E517F">
                        <w:pPr>
                          <w:rPr>
                            <w:rFonts w:ascii="Sylfaen" w:hAnsi="Sylfaen" w:cs="Sylfaen"/>
                            <w:b/>
                            <w:sz w:val="20"/>
                            <w:szCs w:val="20"/>
                            <w:lang w:val="nb-NO"/>
                          </w:rPr>
                        </w:pPr>
                        <w:r w:rsidRPr="00837C0E">
                          <w:rPr>
                            <w:rFonts w:ascii="Sylfaen" w:hAnsi="Sylfaen" w:cs="Arial"/>
                            <w:b/>
                            <w:sz w:val="20"/>
                            <w:szCs w:val="20"/>
                            <w:lang w:val="nb-NO"/>
                          </w:rPr>
                          <w:t xml:space="preserve">Տնօրեն  </w:t>
                        </w:r>
                        <w:r>
                          <w:rPr>
                            <w:rFonts w:ascii="Sylfaen" w:hAnsi="Sylfaen" w:cs="Arial"/>
                            <w:b/>
                            <w:sz w:val="20"/>
                            <w:szCs w:val="20"/>
                            <w:lang w:val="nb-NO"/>
                          </w:rPr>
                          <w:t>Մ. Պետրոսյան</w:t>
                        </w:r>
                      </w:p>
                      <w:p w:rsidR="001A4997" w:rsidRPr="00837C0E" w:rsidRDefault="001A4997" w:rsidP="007E517F">
                        <w:pPr>
                          <w:rPr>
                            <w:rFonts w:ascii="Sylfaen" w:hAnsi="Sylfaen" w:cs="Arial"/>
                            <w:b/>
                            <w:sz w:val="20"/>
                            <w:szCs w:val="20"/>
                            <w:lang w:val="nb-NO"/>
                          </w:rPr>
                        </w:pPr>
                      </w:p>
                    </w:tc>
                    <w:tc>
                      <w:tcPr>
                        <w:tcW w:w="6665" w:type="dxa"/>
                        <w:noWrap/>
                        <w:vAlign w:val="bottom"/>
                      </w:tcPr>
                      <w:p w:rsidR="001A4997" w:rsidRPr="00837C0E" w:rsidRDefault="001A4997" w:rsidP="007E517F">
                        <w:pPr>
                          <w:rPr>
                            <w:rFonts w:ascii="Sylfaen" w:hAnsi="Sylfaen" w:cs="Arial"/>
                            <w:b/>
                            <w:sz w:val="20"/>
                            <w:szCs w:val="20"/>
                            <w:lang w:val="nb-NO"/>
                          </w:rPr>
                        </w:pPr>
                      </w:p>
                    </w:tc>
                  </w:tr>
                </w:tbl>
                <w:p w:rsidR="001A4997" w:rsidRPr="00837C0E" w:rsidRDefault="001A4997" w:rsidP="007E517F">
                  <w:pPr>
                    <w:spacing w:line="360" w:lineRule="auto"/>
                    <w:rPr>
                      <w:rFonts w:ascii="Sylfaen" w:hAnsi="Sylfaen" w:cs="Arial"/>
                      <w:b/>
                      <w:sz w:val="20"/>
                      <w:szCs w:val="20"/>
                      <w:lang w:val="nb-NO"/>
                    </w:rPr>
                  </w:pPr>
                </w:p>
              </w:tc>
              <w:tc>
                <w:tcPr>
                  <w:tcW w:w="6665" w:type="dxa"/>
                  <w:noWrap/>
                  <w:vAlign w:val="bottom"/>
                </w:tcPr>
                <w:p w:rsidR="001A4997" w:rsidRPr="00837C0E" w:rsidRDefault="001A4997" w:rsidP="007E517F">
                  <w:pPr>
                    <w:ind w:left="5562"/>
                    <w:rPr>
                      <w:rFonts w:ascii="Sylfaen" w:hAnsi="Sylfaen" w:cs="Arial"/>
                      <w:b/>
                      <w:sz w:val="20"/>
                      <w:szCs w:val="20"/>
                      <w:lang w:val="nb-NO"/>
                    </w:rPr>
                  </w:pPr>
                </w:p>
              </w:tc>
            </w:tr>
          </w:tbl>
          <w:p w:rsidR="00071D1C" w:rsidRPr="005E7A9D" w:rsidRDefault="00071D1C" w:rsidP="00EF3662">
            <w:pPr>
              <w:jc w:val="center"/>
              <w:rPr>
                <w:rFonts w:ascii="GHEA Grapalat" w:hAnsi="GHEA Grapalat"/>
                <w:sz w:val="18"/>
                <w:szCs w:val="18"/>
                <w:lang w:val="nb-NO"/>
              </w:rPr>
            </w:pPr>
            <w:r w:rsidRPr="005E7A9D">
              <w:rPr>
                <w:rFonts w:ascii="GHEA Grapalat" w:hAnsi="GHEA Grapalat"/>
                <w:sz w:val="18"/>
                <w:szCs w:val="18"/>
                <w:lang w:val="nb-NO"/>
              </w:rPr>
              <w:t>/</w:t>
            </w:r>
            <w:r w:rsidRPr="00A71D81">
              <w:rPr>
                <w:rFonts w:ascii="GHEA Grapalat" w:hAnsi="GHEA Grapalat" w:cs="Sylfaen"/>
                <w:sz w:val="18"/>
                <w:szCs w:val="18"/>
                <w:lang w:val="ru-RU"/>
              </w:rPr>
              <w:t>ստորագրություն</w:t>
            </w:r>
            <w:r w:rsidRPr="005E7A9D">
              <w:rPr>
                <w:rFonts w:ascii="GHEA Grapalat" w:hAnsi="GHEA Grapalat"/>
                <w:sz w:val="18"/>
                <w:szCs w:val="18"/>
                <w:lang w:val="nb-NO"/>
              </w:rPr>
              <w:t>/</w:t>
            </w:r>
          </w:p>
          <w:p w:rsidR="00071D1C" w:rsidRPr="005E7A9D" w:rsidRDefault="00071D1C" w:rsidP="00EF3662">
            <w:pPr>
              <w:jc w:val="center"/>
              <w:rPr>
                <w:rFonts w:ascii="GHEA Grapalat" w:hAnsi="GHEA Grapalat"/>
                <w:sz w:val="18"/>
                <w:szCs w:val="18"/>
                <w:lang w:val="nb-NO"/>
              </w:rPr>
            </w:pPr>
            <w:r w:rsidRPr="00A71D81">
              <w:rPr>
                <w:rFonts w:ascii="GHEA Grapalat" w:hAnsi="GHEA Grapalat" w:cs="Sylfaen"/>
                <w:sz w:val="18"/>
                <w:szCs w:val="18"/>
                <w:lang w:val="ru-RU"/>
              </w:rPr>
              <w:t>Կ</w:t>
            </w:r>
            <w:r w:rsidRPr="005E7A9D">
              <w:rPr>
                <w:rFonts w:ascii="GHEA Grapalat" w:hAnsi="GHEA Grapalat"/>
                <w:sz w:val="18"/>
                <w:szCs w:val="18"/>
                <w:lang w:val="nb-NO"/>
              </w:rPr>
              <w:t>.</w:t>
            </w:r>
            <w:r w:rsidRPr="00A71D81">
              <w:rPr>
                <w:rFonts w:ascii="GHEA Grapalat" w:hAnsi="GHEA Grapalat" w:cs="Sylfaen"/>
                <w:sz w:val="18"/>
                <w:szCs w:val="18"/>
                <w:lang w:val="ru-RU"/>
              </w:rPr>
              <w:t>Տ</w:t>
            </w:r>
          </w:p>
        </w:tc>
        <w:tc>
          <w:tcPr>
            <w:tcW w:w="760" w:type="dxa"/>
          </w:tcPr>
          <w:p w:rsidR="00071D1C" w:rsidRPr="005E7A9D" w:rsidRDefault="00071D1C" w:rsidP="00EF3662">
            <w:pPr>
              <w:jc w:val="center"/>
              <w:rPr>
                <w:rFonts w:ascii="GHEA Grapalat" w:hAnsi="GHEA Grapalat"/>
                <w:lang w:val="nb-NO"/>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A71D81" w:rsidRDefault="00071D1C" w:rsidP="00EF3662">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38400D" w:rsidRPr="007560EB" w:rsidTr="007A2020">
        <w:trPr>
          <w:tblCellSpacing w:w="7" w:type="dxa"/>
          <w:jc w:val="center"/>
        </w:trPr>
        <w:tc>
          <w:tcPr>
            <w:tcW w:w="0" w:type="auto"/>
            <w:vAlign w:val="center"/>
          </w:tcPr>
          <w:p w:rsidR="0038400D" w:rsidRPr="00A71D81" w:rsidRDefault="002B1625" w:rsidP="007A2020">
            <w:pPr>
              <w:jc w:val="center"/>
              <w:rPr>
                <w:rFonts w:ascii="GHEA Grapalat" w:hAnsi="GHEA Grapalat"/>
                <w:iCs/>
                <w:color w:val="000000"/>
                <w:sz w:val="21"/>
                <w:szCs w:val="21"/>
                <w:lang w:val="pt-BR"/>
              </w:rPr>
            </w:pPr>
            <w:r w:rsidRPr="002B1625">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536BFB" w:rsidRPr="00AE2768" w:rsidRDefault="00536BFB" w:rsidP="00EF3662">
      <w:pPr>
        <w:rPr>
          <w:rFonts w:ascii="GHEA Grapalat" w:hAnsi="GHEA Grapalat"/>
          <w:sz w:val="20"/>
          <w:lang w:val="hy-AM"/>
        </w:rPr>
      </w:pPr>
    </w:p>
    <w:p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911" w:rsidRDefault="00FF3911">
      <w:r>
        <w:separator/>
      </w:r>
    </w:p>
  </w:endnote>
  <w:endnote w:type="continuationSeparator" w:id="0">
    <w:p w:rsidR="00FF3911" w:rsidRDefault="00FF39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AM">
    <w:altName w:val="Arial"/>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911" w:rsidRDefault="00FF3911">
      <w:r>
        <w:separator/>
      </w:r>
    </w:p>
  </w:footnote>
  <w:footnote w:type="continuationSeparator" w:id="0">
    <w:p w:rsidR="00FF3911" w:rsidRDefault="00FF3911">
      <w:r>
        <w:continuationSeparator/>
      </w:r>
    </w:p>
  </w:footnote>
  <w:footnote w:id="1">
    <w:p w:rsidR="00EE6AC9" w:rsidRPr="00D80C21" w:rsidRDefault="00EE6AC9" w:rsidP="00EA4B24">
      <w:pPr>
        <w:pStyle w:val="af2"/>
        <w:rPr>
          <w:rFonts w:ascii="Calibri" w:hAnsi="Calibri"/>
          <w:lang w:val="af-ZA"/>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EE6AC9" w:rsidRPr="00204BC4" w:rsidRDefault="00EE6AC9" w:rsidP="003850A0">
      <w:pPr>
        <w:pStyle w:val="af2"/>
        <w:jc w:val="both"/>
        <w:rPr>
          <w:lang w:val="af-ZA"/>
        </w:rPr>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GHEA Grapalat" w:hAnsi="GHEA Grapalat"/>
          <w:i/>
          <w:sz w:val="16"/>
          <w:szCs w:val="16"/>
          <w:lang w:val="hy-AM" w:eastAsia="en-US"/>
        </w:rPr>
        <w:t>:</w:t>
      </w:r>
      <w:r w:rsidRPr="00C01EE8">
        <w:rPr>
          <w:rFonts w:ascii="GHEA Grapalat" w:hAnsi="GHEA Grapalat" w:cs="Sylfaen"/>
          <w:lang w:val="hy-AM"/>
        </w:rPr>
        <w:t xml:space="preserve"> </w:t>
      </w:r>
      <w:r w:rsidRPr="000B7538">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Pr="006265F4">
        <w:rPr>
          <w:rFonts w:ascii="GHEA Grapalat" w:hAnsi="GHEA Grapalat"/>
          <w:i/>
          <w:sz w:val="16"/>
          <w:szCs w:val="16"/>
          <w:lang w:val="af-ZA" w:eastAsia="en-US"/>
        </w:rPr>
        <w:t>» բառերը:</w:t>
      </w:r>
    </w:p>
  </w:footnote>
  <w:footnote w:id="3">
    <w:p w:rsidR="00EE6AC9" w:rsidRPr="0063370F" w:rsidRDefault="00EE6AC9">
      <w:pPr>
        <w:pStyle w:val="af2"/>
        <w:rPr>
          <w:lang w:val="af-ZA"/>
        </w:rPr>
      </w:pPr>
    </w:p>
  </w:footnote>
  <w:footnote w:id="4">
    <w:p w:rsidR="00EE6AC9" w:rsidRPr="0063370F" w:rsidRDefault="00EE6AC9" w:rsidP="00571F29">
      <w:pPr>
        <w:pStyle w:val="af2"/>
        <w:rPr>
          <w:rFonts w:ascii="Sylfaen" w:hAnsi="Sylfaen"/>
          <w:lang w:val="af-ZA"/>
        </w:rPr>
      </w:pPr>
      <w:r w:rsidRPr="006265F4">
        <w:rPr>
          <w:rFonts w:ascii="GHEA Grapalat" w:hAnsi="GHEA Grapalat" w:cs="Sylfaen"/>
          <w:i/>
          <w:color w:val="FFFFFF"/>
          <w:sz w:val="16"/>
          <w:szCs w:val="16"/>
          <w:vertAlign w:val="superscript"/>
        </w:rPr>
        <w:footnoteRef/>
      </w:r>
      <w:r w:rsidRPr="0063370F">
        <w:rPr>
          <w:rFonts w:ascii="GHEA Grapalat" w:hAnsi="GHEA Grapalat" w:cs="Sylfaen"/>
          <w:i/>
          <w:sz w:val="16"/>
          <w:szCs w:val="16"/>
          <w:lang w:val="af-ZA"/>
        </w:rPr>
        <w:t xml:space="preserve"> </w:t>
      </w:r>
      <w:r w:rsidRPr="0063370F">
        <w:rPr>
          <w:rFonts w:ascii="GHEA Grapalat" w:hAnsi="GHEA Grapalat" w:cs="Sylfaen"/>
          <w:i/>
          <w:sz w:val="16"/>
          <w:szCs w:val="16"/>
          <w:vertAlign w:val="superscript"/>
          <w:lang w:val="af-ZA"/>
        </w:rPr>
        <w:t>1 1</w:t>
      </w:r>
      <w:r w:rsidRPr="006265F4">
        <w:rPr>
          <w:rFonts w:ascii="GHEA Grapalat" w:hAnsi="GHEA Grapalat" w:cs="Sylfaen"/>
          <w:i/>
          <w:sz w:val="16"/>
          <w:szCs w:val="16"/>
        </w:rPr>
        <w:t>Սույն</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նախադասությունը</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է</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եթե</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գնման</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ընթացակարգը</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չի</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կազմակերպվում</w:t>
      </w:r>
      <w:r w:rsidRPr="0063370F">
        <w:rPr>
          <w:rFonts w:ascii="GHEA Grapalat" w:hAnsi="GHEA Grapalat" w:cs="Sylfaen"/>
          <w:i/>
          <w:sz w:val="16"/>
          <w:szCs w:val="16"/>
          <w:lang w:val="af-ZA"/>
        </w:rPr>
        <w:t xml:space="preserve"> </w:t>
      </w:r>
      <w:r w:rsidRPr="006265F4">
        <w:rPr>
          <w:rFonts w:ascii="GHEA Grapalat" w:hAnsi="GHEA Grapalat" w:cs="Sylfaen"/>
          <w:i/>
          <w:sz w:val="16"/>
          <w:szCs w:val="16"/>
        </w:rPr>
        <w:t>չափաբաժիններով</w:t>
      </w:r>
      <w:r w:rsidRPr="0063370F">
        <w:rPr>
          <w:rFonts w:ascii="GHEA Grapalat" w:hAnsi="GHEA Grapalat" w:cs="Sylfaen"/>
          <w:i/>
          <w:sz w:val="16"/>
          <w:szCs w:val="16"/>
          <w:lang w:val="af-ZA"/>
        </w:rPr>
        <w:t>:</w:t>
      </w:r>
    </w:p>
  </w:footnote>
  <w:footnote w:id="5">
    <w:p w:rsidR="00EE6AC9" w:rsidRPr="004B72E3" w:rsidRDefault="00EE6AC9" w:rsidP="00532617">
      <w:pPr>
        <w:pStyle w:val="af2"/>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E6AC9" w:rsidRPr="004B72E3" w:rsidRDefault="00EE6AC9" w:rsidP="00532617">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EE6AC9" w:rsidRPr="004B72E3" w:rsidRDefault="00EE6AC9" w:rsidP="00532617">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EE6AC9" w:rsidRPr="000B7538" w:rsidRDefault="00EE6AC9" w:rsidP="005A72DB">
      <w:pPr>
        <w:pStyle w:val="af2"/>
        <w:rPr>
          <w:rFonts w:ascii="GHEA Grapalat" w:hAnsi="GHEA Grapalat" w:cs="Sylfaen"/>
          <w:i/>
          <w:sz w:val="16"/>
          <w:szCs w:val="16"/>
          <w:lang w:val="hy-AM"/>
        </w:rPr>
      </w:pPr>
      <w:r w:rsidRPr="005A72DB">
        <w:rPr>
          <w:rStyle w:val="af6"/>
        </w:rPr>
        <w:footnoteRef/>
      </w:r>
      <w:r w:rsidRPr="000B7538">
        <w:rPr>
          <w:rFonts w:ascii="Calibri" w:hAnsi="Calibri"/>
          <w:vertAlign w:val="superscript"/>
          <w:lang w:val="hy-AM"/>
        </w:rPr>
        <w:t>.1</w:t>
      </w:r>
      <w:r w:rsidRPr="00D80C21">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EE6AC9" w:rsidRPr="000B7538" w:rsidRDefault="00EE6AC9"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E6AC9" w:rsidRPr="000B7538" w:rsidRDefault="00EE6AC9" w:rsidP="005A72DB">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EE6AC9" w:rsidRPr="00D533CD" w:rsidRDefault="00EE6AC9" w:rsidP="005A72DB">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rsidR="00EE6AC9" w:rsidRPr="008C7473" w:rsidRDefault="00EE6AC9">
      <w:pPr>
        <w:pStyle w:val="af2"/>
        <w:rPr>
          <w:rFonts w:ascii="GHEA Grapalat" w:hAnsi="GHEA Grapalat"/>
          <w:lang w:val="hy-AM"/>
        </w:rPr>
      </w:pPr>
      <w:r w:rsidRPr="008C7473">
        <w:rPr>
          <w:rFonts w:ascii="GHEA Grapalat" w:hAnsi="GHEA Grapalat" w:cs="Sylfaen"/>
          <w:i/>
          <w:sz w:val="16"/>
          <w:szCs w:val="16"/>
          <w:vertAlign w:val="superscript"/>
          <w:lang w:val="hy-AM"/>
        </w:rPr>
        <w:t xml:space="preserve">14 </w:t>
      </w:r>
      <w:r w:rsidRPr="00D80C21">
        <w:rPr>
          <w:rFonts w:ascii="GHEA Grapalat" w:hAnsi="GHEA Grapalat" w:cs="Sylfaen"/>
          <w:i/>
          <w:sz w:val="16"/>
          <w:szCs w:val="16"/>
          <w:lang w:val="hy-AM"/>
        </w:rPr>
        <w:t xml:space="preserve">Սույն կետը խմբագրվում է ըստ համապատասխան </w:t>
      </w:r>
      <w:r w:rsidRPr="008C7473">
        <w:rPr>
          <w:rFonts w:ascii="GHEA Grapalat" w:hAnsi="GHEA Grapalat" w:cs="Sylfaen"/>
          <w:i/>
          <w:sz w:val="16"/>
          <w:szCs w:val="16"/>
          <w:lang w:val="hy-AM"/>
        </w:rPr>
        <w:t>պ</w:t>
      </w:r>
      <w:r w:rsidRPr="00D80C21">
        <w:rPr>
          <w:rFonts w:ascii="GHEA Grapalat" w:hAnsi="GHEA Grapalat" w:cs="Sylfaen"/>
          <w:i/>
          <w:sz w:val="16"/>
          <w:szCs w:val="16"/>
          <w:lang w:val="hy-AM"/>
        </w:rPr>
        <w:t>ատվիրատուի:</w:t>
      </w:r>
      <w:r w:rsidRPr="008C7473">
        <w:rPr>
          <w:rFonts w:ascii="GHEA Grapalat" w:hAnsi="GHEA Grapalat"/>
          <w:lang w:val="hy-AM"/>
        </w:rPr>
        <w:t xml:space="preserve"> </w:t>
      </w:r>
    </w:p>
  </w:footnote>
  <w:footnote w:id="7">
    <w:p w:rsidR="00EE6AC9" w:rsidRPr="006265F4" w:rsidRDefault="00EE6AC9"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D80C21">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rsidR="00EE6AC9" w:rsidRPr="00AB6289" w:rsidRDefault="00EE6AC9" w:rsidP="00E74BF6">
      <w:pPr>
        <w:pStyle w:val="af2"/>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9">
    <w:p w:rsidR="00EE6AC9" w:rsidRPr="000B7538" w:rsidRDefault="00EE6AC9"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EE6AC9" w:rsidRPr="00D80C21" w:rsidRDefault="00EE6AC9" w:rsidP="00734132">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10">
    <w:p w:rsidR="00EE6AC9" w:rsidRPr="005F1C06" w:rsidRDefault="00EE6AC9" w:rsidP="00B2572B">
      <w:pPr>
        <w:pStyle w:val="af2"/>
        <w:rPr>
          <w:rFonts w:ascii="GHEA Grapalat" w:hAnsi="GHEA Grapalat"/>
          <w:i/>
          <w:lang w:val="af-ZA"/>
        </w:rPr>
      </w:pPr>
      <w:r w:rsidRPr="005F1C06">
        <w:rPr>
          <w:rFonts w:ascii="GHEA Grapalat" w:hAnsi="GHEA Grapalat"/>
          <w:i/>
          <w:lang w:val="hy-AM"/>
        </w:rPr>
        <w:t>*</w:t>
      </w:r>
      <w:r w:rsidRPr="00D80C21">
        <w:rPr>
          <w:rFonts w:ascii="GHEA Grapalat" w:hAnsi="GHEA Grapalat"/>
          <w:i/>
          <w:lang w:val="hy-AM"/>
        </w:rPr>
        <w:t>լրացվում</w:t>
      </w:r>
      <w:r w:rsidRPr="005F1C06">
        <w:rPr>
          <w:rFonts w:ascii="GHEA Grapalat" w:hAnsi="GHEA Grapalat"/>
          <w:i/>
          <w:lang w:val="af-ZA"/>
        </w:rPr>
        <w:t xml:space="preserve"> </w:t>
      </w:r>
      <w:r w:rsidRPr="00D80C21">
        <w:rPr>
          <w:rFonts w:ascii="GHEA Grapalat" w:hAnsi="GHEA Grapalat"/>
          <w:i/>
          <w:lang w:val="hy-AM"/>
        </w:rPr>
        <w:t>է</w:t>
      </w:r>
      <w:r w:rsidRPr="005F1C06">
        <w:rPr>
          <w:rFonts w:ascii="GHEA Grapalat" w:hAnsi="GHEA Grapalat"/>
          <w:i/>
          <w:lang w:val="af-ZA"/>
        </w:rPr>
        <w:t xml:space="preserve"> </w:t>
      </w:r>
      <w:r w:rsidRPr="00D80C21">
        <w:rPr>
          <w:rFonts w:ascii="GHEA Grapalat" w:hAnsi="GHEA Grapalat"/>
          <w:i/>
          <w:lang w:val="hy-AM"/>
        </w:rPr>
        <w:t>հանձնաժողովի</w:t>
      </w:r>
      <w:r w:rsidRPr="005F1C06">
        <w:rPr>
          <w:rFonts w:ascii="GHEA Grapalat" w:hAnsi="GHEA Grapalat"/>
          <w:i/>
          <w:lang w:val="af-ZA"/>
        </w:rPr>
        <w:t xml:space="preserve"> </w:t>
      </w:r>
      <w:r w:rsidRPr="00D80C21">
        <w:rPr>
          <w:rFonts w:ascii="GHEA Grapalat" w:hAnsi="GHEA Grapalat"/>
          <w:i/>
          <w:lang w:val="hy-AM"/>
        </w:rPr>
        <w:t>քարտուղարի</w:t>
      </w:r>
      <w:r w:rsidRPr="005F1C06">
        <w:rPr>
          <w:rFonts w:ascii="GHEA Grapalat" w:hAnsi="GHEA Grapalat"/>
          <w:i/>
          <w:lang w:val="af-ZA"/>
        </w:rPr>
        <w:t xml:space="preserve"> </w:t>
      </w:r>
      <w:r w:rsidRPr="00D80C21">
        <w:rPr>
          <w:rFonts w:ascii="GHEA Grapalat" w:hAnsi="GHEA Grapalat"/>
          <w:i/>
          <w:lang w:val="hy-AM"/>
        </w:rPr>
        <w:t>կողմից</w:t>
      </w:r>
      <w:r w:rsidRPr="005F1C06">
        <w:rPr>
          <w:rFonts w:ascii="GHEA Grapalat" w:hAnsi="GHEA Grapalat"/>
          <w:i/>
          <w:lang w:val="af-ZA"/>
        </w:rPr>
        <w:t xml:space="preserve">` </w:t>
      </w:r>
      <w:r w:rsidRPr="00D80C21">
        <w:rPr>
          <w:rFonts w:ascii="GHEA Grapalat" w:hAnsi="GHEA Grapalat"/>
          <w:i/>
          <w:lang w:val="hy-AM"/>
        </w:rPr>
        <w:t>մինչև</w:t>
      </w:r>
      <w:r w:rsidRPr="005F1C06">
        <w:rPr>
          <w:rFonts w:ascii="GHEA Grapalat" w:hAnsi="GHEA Grapalat"/>
          <w:i/>
          <w:lang w:val="af-ZA"/>
        </w:rPr>
        <w:t xml:space="preserve"> </w:t>
      </w:r>
      <w:r w:rsidRPr="00D80C21">
        <w:rPr>
          <w:rFonts w:ascii="GHEA Grapalat" w:hAnsi="GHEA Grapalat"/>
          <w:i/>
          <w:lang w:val="hy-AM"/>
        </w:rPr>
        <w:t>հրավերը</w:t>
      </w:r>
      <w:r w:rsidRPr="005F1C06">
        <w:rPr>
          <w:rFonts w:ascii="GHEA Grapalat" w:hAnsi="GHEA Grapalat"/>
          <w:i/>
          <w:lang w:val="af-ZA"/>
        </w:rPr>
        <w:t xml:space="preserve"> </w:t>
      </w:r>
      <w:r w:rsidRPr="00D80C21">
        <w:rPr>
          <w:rFonts w:ascii="GHEA Grapalat" w:hAnsi="GHEA Grapalat"/>
          <w:i/>
          <w:lang w:val="hy-AM"/>
        </w:rPr>
        <w:t>տեղեկագրում</w:t>
      </w:r>
      <w:r w:rsidRPr="005F1C06">
        <w:rPr>
          <w:rFonts w:ascii="GHEA Grapalat" w:hAnsi="GHEA Grapalat"/>
          <w:i/>
          <w:lang w:val="af-ZA"/>
        </w:rPr>
        <w:t xml:space="preserve"> </w:t>
      </w:r>
      <w:r w:rsidRPr="00D80C21">
        <w:rPr>
          <w:rFonts w:ascii="GHEA Grapalat" w:hAnsi="GHEA Grapalat"/>
          <w:i/>
          <w:lang w:val="hy-AM"/>
        </w:rPr>
        <w:t>հրապարակելը</w:t>
      </w:r>
      <w:r w:rsidRPr="005F1C06">
        <w:rPr>
          <w:rFonts w:ascii="GHEA Grapalat" w:hAnsi="GHEA Grapalat"/>
          <w:i/>
          <w:lang w:val="hy-AM"/>
        </w:rPr>
        <w:t>:</w:t>
      </w:r>
    </w:p>
    <w:p w:rsidR="00EE6AC9" w:rsidRPr="008C7473" w:rsidRDefault="00EE6AC9"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rsidR="00EE6AC9" w:rsidRPr="008C7473" w:rsidRDefault="00EE6AC9" w:rsidP="005F1C06">
      <w:pPr>
        <w:pStyle w:val="31"/>
        <w:spacing w:line="240" w:lineRule="auto"/>
        <w:ind w:left="142" w:firstLine="0"/>
        <w:rPr>
          <w:rFonts w:ascii="GHEA Grapalat" w:hAnsi="GHEA Grapalat"/>
          <w:i/>
          <w:lang w:val="af-ZA" w:eastAsia="ru-RU"/>
        </w:rPr>
      </w:pPr>
    </w:p>
    <w:p w:rsidR="00EE6AC9" w:rsidRPr="008C7473" w:rsidRDefault="00EE6AC9" w:rsidP="00DA5FF7">
      <w:pPr>
        <w:pStyle w:val="31"/>
        <w:spacing w:line="240" w:lineRule="auto"/>
        <w:ind w:left="142" w:firstLine="0"/>
        <w:rPr>
          <w:rFonts w:ascii="GHEA Grapalat" w:hAnsi="GHEA Grapalat"/>
          <w:i/>
          <w:lang w:val="af-ZA" w:eastAsia="ru-RU"/>
        </w:rPr>
      </w:pP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rsidR="00EE6AC9" w:rsidRPr="008C7473" w:rsidRDefault="00EE6AC9" w:rsidP="005F1C06">
      <w:pPr>
        <w:pStyle w:val="af2"/>
        <w:jc w:val="both"/>
        <w:rPr>
          <w:rFonts w:ascii="GHEA Grapalat" w:hAnsi="GHEA Grapalat"/>
          <w:i/>
          <w:lang w:val="af-ZA"/>
        </w:rPr>
      </w:pPr>
    </w:p>
    <w:p w:rsidR="00EE6AC9" w:rsidRPr="008C7473" w:rsidRDefault="00EE6AC9" w:rsidP="005F1C06">
      <w:pPr>
        <w:pStyle w:val="af2"/>
        <w:jc w:val="both"/>
        <w:rPr>
          <w:rFonts w:ascii="GHEA Grapalat" w:hAnsi="GHEA Grapalat"/>
          <w:i/>
          <w:lang w:val="af-ZA"/>
        </w:rPr>
      </w:pPr>
      <w:r w:rsidRPr="008C7473">
        <w:rPr>
          <w:rFonts w:ascii="GHEA Grapalat" w:hAnsi="GHEA Grapalat"/>
          <w:i/>
          <w:lang w:val="af-ZA"/>
        </w:rPr>
        <w:t>-</w:t>
      </w:r>
      <w:r w:rsidRPr="005F1C06">
        <w:rPr>
          <w:rFonts w:ascii="GHEA Grapalat" w:hAnsi="GHEA Grapalat"/>
          <w:i/>
        </w:rPr>
        <w:t>եթե</w:t>
      </w:r>
      <w:r w:rsidRPr="008C7473">
        <w:rPr>
          <w:rFonts w:ascii="GHEA Grapalat" w:hAnsi="GHEA Grapalat"/>
          <w:i/>
          <w:lang w:val="af-ZA"/>
        </w:rPr>
        <w:t xml:space="preserve"> </w:t>
      </w:r>
      <w:r w:rsidRPr="005F1C06">
        <w:rPr>
          <w:rFonts w:ascii="GHEA Grapalat" w:hAnsi="GHEA Grapalat"/>
          <w:i/>
        </w:rPr>
        <w:t>մասնակիցը</w:t>
      </w:r>
      <w:r w:rsidRPr="008C7473">
        <w:rPr>
          <w:rFonts w:ascii="GHEA Grapalat" w:hAnsi="GHEA Grapalat"/>
          <w:i/>
          <w:lang w:val="af-ZA"/>
        </w:rPr>
        <w:t xml:space="preserve"> </w:t>
      </w:r>
      <w:r w:rsidRPr="005F1C06">
        <w:rPr>
          <w:rFonts w:ascii="GHEA Grapalat" w:hAnsi="GHEA Grapalat"/>
          <w:i/>
        </w:rPr>
        <w:t>անհատ</w:t>
      </w:r>
      <w:r w:rsidRPr="008C7473">
        <w:rPr>
          <w:rFonts w:ascii="GHEA Grapalat" w:hAnsi="GHEA Grapalat"/>
          <w:i/>
          <w:lang w:val="af-ZA"/>
        </w:rPr>
        <w:t xml:space="preserve"> </w:t>
      </w:r>
      <w:r w:rsidRPr="005F1C06">
        <w:rPr>
          <w:rFonts w:ascii="GHEA Grapalat" w:hAnsi="GHEA Grapalat"/>
          <w:i/>
        </w:rPr>
        <w:t>ձեռնարկատեր</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w:t>
      </w:r>
      <w:r w:rsidRPr="005F1C06">
        <w:rPr>
          <w:rFonts w:ascii="GHEA Grapalat" w:hAnsi="GHEA Grapalat"/>
          <w:i/>
        </w:rPr>
        <w:t>կամ</w:t>
      </w:r>
      <w:r w:rsidRPr="008C7473">
        <w:rPr>
          <w:rFonts w:ascii="GHEA Grapalat" w:hAnsi="GHEA Grapalat"/>
          <w:i/>
          <w:lang w:val="af-ZA"/>
        </w:rPr>
        <w:t xml:space="preserve"> </w:t>
      </w:r>
      <w:r w:rsidRPr="005F1C06">
        <w:rPr>
          <w:rFonts w:ascii="GHEA Grapalat" w:hAnsi="GHEA Grapalat"/>
          <w:i/>
        </w:rPr>
        <w:t>ֆիզիկական</w:t>
      </w:r>
      <w:r w:rsidRPr="008C7473">
        <w:rPr>
          <w:rFonts w:ascii="GHEA Grapalat" w:hAnsi="GHEA Grapalat"/>
          <w:i/>
          <w:lang w:val="af-ZA"/>
        </w:rPr>
        <w:t xml:space="preserve"> </w:t>
      </w:r>
      <w:r w:rsidRPr="005F1C06">
        <w:rPr>
          <w:rFonts w:ascii="GHEA Grapalat" w:hAnsi="GHEA Grapalat"/>
          <w:i/>
        </w:rPr>
        <w:t>անձ</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իրական</w:t>
      </w:r>
      <w:r w:rsidRPr="008C7473">
        <w:rPr>
          <w:rFonts w:ascii="GHEA Grapalat" w:hAnsi="GHEA Grapalat"/>
          <w:i/>
          <w:lang w:val="af-ZA"/>
        </w:rPr>
        <w:t xml:space="preserve"> </w:t>
      </w:r>
      <w:r w:rsidRPr="005F1C06">
        <w:rPr>
          <w:rFonts w:ascii="GHEA Grapalat" w:hAnsi="GHEA Grapalat"/>
          <w:i/>
        </w:rPr>
        <w:t>շահառուների</w:t>
      </w:r>
      <w:r w:rsidRPr="008C7473">
        <w:rPr>
          <w:rFonts w:ascii="GHEA Grapalat" w:hAnsi="GHEA Grapalat"/>
          <w:i/>
          <w:lang w:val="af-ZA"/>
        </w:rPr>
        <w:t xml:space="preserve"> </w:t>
      </w:r>
      <w:r w:rsidRPr="005F1C06">
        <w:rPr>
          <w:rFonts w:ascii="GHEA Grapalat" w:hAnsi="GHEA Grapalat"/>
          <w:i/>
        </w:rPr>
        <w:t>վերաբերյալ</w:t>
      </w:r>
      <w:r w:rsidRPr="008C7473">
        <w:rPr>
          <w:rFonts w:ascii="GHEA Grapalat" w:hAnsi="GHEA Grapalat"/>
          <w:i/>
          <w:lang w:val="af-ZA"/>
        </w:rPr>
        <w:t xml:space="preserve"> </w:t>
      </w:r>
      <w:r w:rsidRPr="005F1C06">
        <w:rPr>
          <w:rFonts w:ascii="GHEA Grapalat" w:hAnsi="GHEA Grapalat"/>
          <w:i/>
        </w:rPr>
        <w:t>տեղեկատվություն</w:t>
      </w:r>
      <w:r w:rsidRPr="008C7473">
        <w:rPr>
          <w:rFonts w:ascii="GHEA Grapalat" w:hAnsi="GHEA Grapalat"/>
          <w:i/>
          <w:lang w:val="af-ZA"/>
        </w:rPr>
        <w:t xml:space="preserve"> </w:t>
      </w:r>
      <w:r w:rsidRPr="005F1C06">
        <w:rPr>
          <w:rFonts w:ascii="GHEA Grapalat" w:hAnsi="GHEA Grapalat"/>
          <w:i/>
        </w:rPr>
        <w:t>չի</w:t>
      </w:r>
      <w:r w:rsidRPr="008C7473">
        <w:rPr>
          <w:rFonts w:ascii="GHEA Grapalat" w:hAnsi="GHEA Grapalat"/>
          <w:i/>
          <w:lang w:val="af-ZA"/>
        </w:rPr>
        <w:t xml:space="preserve"> </w:t>
      </w:r>
      <w:r w:rsidRPr="005F1C06">
        <w:rPr>
          <w:rFonts w:ascii="GHEA Grapalat" w:hAnsi="GHEA Grapalat"/>
          <w:i/>
        </w:rPr>
        <w:t>ներկայացնում</w:t>
      </w:r>
      <w:r w:rsidRPr="008C7473">
        <w:rPr>
          <w:rFonts w:ascii="GHEA Grapalat" w:hAnsi="GHEA Grapalat"/>
          <w:i/>
          <w:lang w:val="af-ZA"/>
        </w:rPr>
        <w:t>:</w:t>
      </w:r>
    </w:p>
    <w:p w:rsidR="00EE6AC9" w:rsidRPr="00BF58CA" w:rsidRDefault="00EE6AC9" w:rsidP="005F1C06">
      <w:pPr>
        <w:pStyle w:val="af2"/>
        <w:jc w:val="both"/>
        <w:rPr>
          <w:rFonts w:ascii="GHEA Grapalat" w:hAnsi="GHEA Grapalat"/>
          <w:i/>
          <w:sz w:val="16"/>
          <w:szCs w:val="16"/>
          <w:lang w:val="hy-AM"/>
        </w:rPr>
      </w:pPr>
    </w:p>
    <w:p w:rsidR="00EE6AC9" w:rsidRPr="00B20703" w:rsidDel="006C3873" w:rsidRDefault="00EE6AC9" w:rsidP="00CE3A99">
      <w:pPr>
        <w:jc w:val="both"/>
        <w:rPr>
          <w:del w:id="5" w:author="User" w:date="2019-05-26T09:52:00Z"/>
          <w:rFonts w:ascii="GHEA Grapalat" w:hAnsi="GHEA Grapalat" w:cs="Sylfaen"/>
          <w:sz w:val="20"/>
          <w:lang w:val="hy-AM"/>
        </w:rPr>
      </w:pPr>
    </w:p>
  </w:footnote>
  <w:footnote w:id="11">
    <w:p w:rsidR="00EE6AC9" w:rsidRPr="006265F4" w:rsidRDefault="00EE6AC9"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EE6AC9" w:rsidRPr="006265F4" w:rsidRDefault="00EE6AC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EE6AC9" w:rsidRPr="006265F4" w:rsidDel="00856FDE" w:rsidRDefault="00EE6AC9" w:rsidP="00B2572B">
      <w:pPr>
        <w:pStyle w:val="af2"/>
        <w:rPr>
          <w:del w:id="8" w:author="User" w:date="2019-05-26T09:57:00Z"/>
          <w:i/>
          <w:lang w:val="af-ZA"/>
        </w:rPr>
      </w:pPr>
    </w:p>
  </w:footnote>
  <w:footnote w:id="12">
    <w:p w:rsidR="00EE6AC9" w:rsidRPr="00C65A05" w:rsidRDefault="00EE6AC9"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EE6AC9" w:rsidRPr="00C65A05" w:rsidRDefault="00EE6AC9"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rsidR="00EE6AC9" w:rsidRPr="006265F4" w:rsidDel="007942E8" w:rsidRDefault="00EE6AC9" w:rsidP="00071D1C">
      <w:pPr>
        <w:pStyle w:val="af2"/>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4">
    <w:p w:rsidR="00EE6AC9" w:rsidRPr="006265F4" w:rsidDel="007942E8" w:rsidRDefault="00EE6AC9" w:rsidP="00071D1C">
      <w:pPr>
        <w:pStyle w:val="af2"/>
        <w:rPr>
          <w:del w:id="10"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5">
    <w:p w:rsidR="00EE6AC9" w:rsidRPr="006265F4" w:rsidRDefault="00EE6AC9"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EE6AC9" w:rsidRPr="006265F4" w:rsidDel="007942E8" w:rsidRDefault="00EE6AC9" w:rsidP="009123CA">
      <w:pPr>
        <w:pStyle w:val="af2"/>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rsidR="00EE6AC9" w:rsidRPr="006265F4" w:rsidDel="007942E8" w:rsidRDefault="00EE6AC9" w:rsidP="00071D1C">
      <w:pPr>
        <w:pStyle w:val="af2"/>
        <w:jc w:val="both"/>
        <w:rPr>
          <w:del w:id="12"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rsidR="00EE6AC9" w:rsidRPr="006265F4" w:rsidDel="002877FC" w:rsidRDefault="00EE6AC9" w:rsidP="00071D1C">
      <w:pPr>
        <w:pStyle w:val="af2"/>
        <w:jc w:val="both"/>
        <w:rPr>
          <w:del w:id="13"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8">
    <w:p w:rsidR="00EE6AC9" w:rsidRPr="006265F4" w:rsidDel="002877FC" w:rsidRDefault="00EE6AC9" w:rsidP="00071D1C">
      <w:pPr>
        <w:pStyle w:val="af2"/>
        <w:jc w:val="both"/>
        <w:rPr>
          <w:del w:id="14"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9">
    <w:p w:rsidR="00EE6AC9" w:rsidRPr="008C7473" w:rsidRDefault="00EE6AC9">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4F09"/>
    <w:multiLevelType w:val="hybridMultilevel"/>
    <w:tmpl w:val="60FE7788"/>
    <w:lvl w:ilvl="0" w:tplc="6E0EAA46">
      <w:numFmt w:val="none"/>
      <w:lvlText w:val=""/>
      <w:lvlJc w:val="left"/>
      <w:pPr>
        <w:ind w:left="360" w:hanging="360"/>
      </w:p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2"/>
  </w:num>
  <w:num w:numId="19">
    <w:abstractNumId w:val="4"/>
  </w:num>
  <w:num w:numId="20">
    <w:abstractNumId w:val="3"/>
  </w:num>
  <w:num w:numId="21">
    <w:abstractNumId w:val="27"/>
  </w:num>
  <w:num w:numId="22">
    <w:abstractNumId w:val="25"/>
  </w:num>
  <w:num w:numId="23">
    <w:abstractNumId w:val="21"/>
  </w:num>
  <w:num w:numId="24">
    <w:abstractNumId w:val="1"/>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7E3"/>
    <w:rsid w:val="000408D8"/>
    <w:rsid w:val="00041323"/>
    <w:rsid w:val="0004387F"/>
    <w:rsid w:val="00045B10"/>
    <w:rsid w:val="00046BAC"/>
    <w:rsid w:val="00051490"/>
    <w:rsid w:val="00051B7F"/>
    <w:rsid w:val="0005202C"/>
    <w:rsid w:val="00052AF7"/>
    <w:rsid w:val="00052F61"/>
    <w:rsid w:val="00053598"/>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5D7"/>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2E3"/>
    <w:rsid w:val="000D2527"/>
    <w:rsid w:val="000D3188"/>
    <w:rsid w:val="000D34C8"/>
    <w:rsid w:val="000D3B6D"/>
    <w:rsid w:val="000D4471"/>
    <w:rsid w:val="000D52A5"/>
    <w:rsid w:val="000D5766"/>
    <w:rsid w:val="000D590A"/>
    <w:rsid w:val="000D67AF"/>
    <w:rsid w:val="000D6A89"/>
    <w:rsid w:val="000D6C21"/>
    <w:rsid w:val="000D701E"/>
    <w:rsid w:val="000D7502"/>
    <w:rsid w:val="000D77C1"/>
    <w:rsid w:val="000D7A72"/>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27AB0"/>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D1"/>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6D2"/>
    <w:rsid w:val="00193871"/>
    <w:rsid w:val="00194598"/>
    <w:rsid w:val="00194DBD"/>
    <w:rsid w:val="00195835"/>
    <w:rsid w:val="00195F24"/>
    <w:rsid w:val="00196487"/>
    <w:rsid w:val="00197D76"/>
    <w:rsid w:val="001A23A6"/>
    <w:rsid w:val="001A2579"/>
    <w:rsid w:val="001A2F72"/>
    <w:rsid w:val="001A3FEC"/>
    <w:rsid w:val="001A43A4"/>
    <w:rsid w:val="001A4997"/>
    <w:rsid w:val="001A4EF7"/>
    <w:rsid w:val="001A5BC8"/>
    <w:rsid w:val="001A5C02"/>
    <w:rsid w:val="001A6CB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4180"/>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BC4"/>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1DB5"/>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2966"/>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0BAE"/>
    <w:rsid w:val="00291919"/>
    <w:rsid w:val="00291EFF"/>
    <w:rsid w:val="002926D4"/>
    <w:rsid w:val="002929EF"/>
    <w:rsid w:val="00293A25"/>
    <w:rsid w:val="00293A76"/>
    <w:rsid w:val="00293DF9"/>
    <w:rsid w:val="002941F2"/>
    <w:rsid w:val="00294BD5"/>
    <w:rsid w:val="00294FFF"/>
    <w:rsid w:val="0029515A"/>
    <w:rsid w:val="00296466"/>
    <w:rsid w:val="00296670"/>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625"/>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0C5"/>
    <w:rsid w:val="002D1AAA"/>
    <w:rsid w:val="002D20E8"/>
    <w:rsid w:val="002D236D"/>
    <w:rsid w:val="002D3C61"/>
    <w:rsid w:val="002D4250"/>
    <w:rsid w:val="002D4575"/>
    <w:rsid w:val="002D5CF0"/>
    <w:rsid w:val="002D5FE9"/>
    <w:rsid w:val="002D601F"/>
    <w:rsid w:val="002E0768"/>
    <w:rsid w:val="002E0877"/>
    <w:rsid w:val="002E0966"/>
    <w:rsid w:val="002E10FA"/>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47E00"/>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369"/>
    <w:rsid w:val="003E093F"/>
    <w:rsid w:val="003E1421"/>
    <w:rsid w:val="003E1BE2"/>
    <w:rsid w:val="003E246C"/>
    <w:rsid w:val="003E2931"/>
    <w:rsid w:val="003E316E"/>
    <w:rsid w:val="003E3996"/>
    <w:rsid w:val="003E3B26"/>
    <w:rsid w:val="003E3FD0"/>
    <w:rsid w:val="003E4184"/>
    <w:rsid w:val="003E61CE"/>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468"/>
    <w:rsid w:val="004055C1"/>
    <w:rsid w:val="00405996"/>
    <w:rsid w:val="00405F2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7BE0"/>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0E9"/>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A785D"/>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C7FC2"/>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6E57"/>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2719E"/>
    <w:rsid w:val="00530B6A"/>
    <w:rsid w:val="00530C17"/>
    <w:rsid w:val="00530DA1"/>
    <w:rsid w:val="00530F97"/>
    <w:rsid w:val="005318E2"/>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1E8B"/>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840"/>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A9D"/>
    <w:rsid w:val="005F0CA9"/>
    <w:rsid w:val="005F1793"/>
    <w:rsid w:val="005F1B96"/>
    <w:rsid w:val="005F1C06"/>
    <w:rsid w:val="005F1DBB"/>
    <w:rsid w:val="005F1F95"/>
    <w:rsid w:val="005F35FC"/>
    <w:rsid w:val="005F425D"/>
    <w:rsid w:val="005F4B80"/>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109"/>
    <w:rsid w:val="00633389"/>
    <w:rsid w:val="0063370F"/>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21E5"/>
    <w:rsid w:val="00652B36"/>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3754"/>
    <w:rsid w:val="0067579A"/>
    <w:rsid w:val="00675DB0"/>
    <w:rsid w:val="00676178"/>
    <w:rsid w:val="00677658"/>
    <w:rsid w:val="00677AB5"/>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3DB7"/>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5D9F"/>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1D0"/>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40C"/>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8C"/>
    <w:rsid w:val="00747893"/>
    <w:rsid w:val="00750406"/>
    <w:rsid w:val="0075067F"/>
    <w:rsid w:val="00750AED"/>
    <w:rsid w:val="00751116"/>
    <w:rsid w:val="0075178D"/>
    <w:rsid w:val="007525C0"/>
    <w:rsid w:val="00753610"/>
    <w:rsid w:val="00753C9B"/>
    <w:rsid w:val="00753E6E"/>
    <w:rsid w:val="007542A6"/>
    <w:rsid w:val="00754697"/>
    <w:rsid w:val="007547BE"/>
    <w:rsid w:val="007554B5"/>
    <w:rsid w:val="00755AA2"/>
    <w:rsid w:val="007560EB"/>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060"/>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4DAB"/>
    <w:rsid w:val="0079548B"/>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17F"/>
    <w:rsid w:val="007E54E1"/>
    <w:rsid w:val="007E6804"/>
    <w:rsid w:val="007E6E01"/>
    <w:rsid w:val="007F12DE"/>
    <w:rsid w:val="007F1314"/>
    <w:rsid w:val="007F1F51"/>
    <w:rsid w:val="007F281F"/>
    <w:rsid w:val="007F3495"/>
    <w:rsid w:val="007F4BDE"/>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58E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1E7"/>
    <w:rsid w:val="00840613"/>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686"/>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4BE"/>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4DD"/>
    <w:rsid w:val="008F527F"/>
    <w:rsid w:val="008F53BC"/>
    <w:rsid w:val="008F6B74"/>
    <w:rsid w:val="00902BB9"/>
    <w:rsid w:val="00902D0C"/>
    <w:rsid w:val="00903898"/>
    <w:rsid w:val="0090481C"/>
    <w:rsid w:val="00904926"/>
    <w:rsid w:val="00904F17"/>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16E"/>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8CD"/>
    <w:rsid w:val="00956D11"/>
    <w:rsid w:val="00960802"/>
    <w:rsid w:val="00961895"/>
    <w:rsid w:val="00962585"/>
    <w:rsid w:val="00962791"/>
    <w:rsid w:val="00963E00"/>
    <w:rsid w:val="009647B3"/>
    <w:rsid w:val="009648D5"/>
    <w:rsid w:val="00964AE9"/>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046E"/>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39"/>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2E8B"/>
    <w:rsid w:val="00A342A7"/>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2E"/>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4B1"/>
    <w:rsid w:val="00A905A7"/>
    <w:rsid w:val="00A9072D"/>
    <w:rsid w:val="00A9134F"/>
    <w:rsid w:val="00A921FF"/>
    <w:rsid w:val="00A92A8B"/>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2EE"/>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1E04"/>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60"/>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B50"/>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5954"/>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1EE"/>
    <w:rsid w:val="00BA632C"/>
    <w:rsid w:val="00BA7FAD"/>
    <w:rsid w:val="00BB1A5D"/>
    <w:rsid w:val="00BB1C9B"/>
    <w:rsid w:val="00BB3575"/>
    <w:rsid w:val="00BB4ADD"/>
    <w:rsid w:val="00BB500A"/>
    <w:rsid w:val="00BB52F9"/>
    <w:rsid w:val="00BB5444"/>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0F06"/>
    <w:rsid w:val="00BD2920"/>
    <w:rsid w:val="00BD3B55"/>
    <w:rsid w:val="00BD4817"/>
    <w:rsid w:val="00BD4E16"/>
    <w:rsid w:val="00BD572E"/>
    <w:rsid w:val="00BD5F94"/>
    <w:rsid w:val="00BD6BF7"/>
    <w:rsid w:val="00BD72E6"/>
    <w:rsid w:val="00BE01AE"/>
    <w:rsid w:val="00BE037D"/>
    <w:rsid w:val="00BE3796"/>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2DD"/>
    <w:rsid w:val="00C04470"/>
    <w:rsid w:val="00C05C90"/>
    <w:rsid w:val="00C062F2"/>
    <w:rsid w:val="00C105F6"/>
    <w:rsid w:val="00C11929"/>
    <w:rsid w:val="00C122A6"/>
    <w:rsid w:val="00C132F1"/>
    <w:rsid w:val="00C14561"/>
    <w:rsid w:val="00C14F1A"/>
    <w:rsid w:val="00C156C3"/>
    <w:rsid w:val="00C15BC3"/>
    <w:rsid w:val="00C16602"/>
    <w:rsid w:val="00C16F3F"/>
    <w:rsid w:val="00C17414"/>
    <w:rsid w:val="00C17554"/>
    <w:rsid w:val="00C207A1"/>
    <w:rsid w:val="00C2151D"/>
    <w:rsid w:val="00C22421"/>
    <w:rsid w:val="00C22627"/>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0EC8"/>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6C8D"/>
    <w:rsid w:val="00C67C0A"/>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6B01"/>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5B5"/>
    <w:rsid w:val="00CB28D9"/>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A27"/>
    <w:rsid w:val="00CD1E70"/>
    <w:rsid w:val="00CD3548"/>
    <w:rsid w:val="00CD4190"/>
    <w:rsid w:val="00CD435C"/>
    <w:rsid w:val="00CD43C8"/>
    <w:rsid w:val="00CD4898"/>
    <w:rsid w:val="00CE0D95"/>
    <w:rsid w:val="00CE0DE7"/>
    <w:rsid w:val="00CE2264"/>
    <w:rsid w:val="00CE3A99"/>
    <w:rsid w:val="00CE4D1D"/>
    <w:rsid w:val="00CE72F3"/>
    <w:rsid w:val="00CE7B83"/>
    <w:rsid w:val="00CE7BF1"/>
    <w:rsid w:val="00CF0D0D"/>
    <w:rsid w:val="00CF12EE"/>
    <w:rsid w:val="00CF147F"/>
    <w:rsid w:val="00CF1653"/>
    <w:rsid w:val="00CF1742"/>
    <w:rsid w:val="00CF2191"/>
    <w:rsid w:val="00CF2304"/>
    <w:rsid w:val="00CF30C0"/>
    <w:rsid w:val="00CF34D0"/>
    <w:rsid w:val="00CF3B8F"/>
    <w:rsid w:val="00D00401"/>
    <w:rsid w:val="00D0068C"/>
    <w:rsid w:val="00D008B5"/>
    <w:rsid w:val="00D00A61"/>
    <w:rsid w:val="00D00BED"/>
    <w:rsid w:val="00D01B3C"/>
    <w:rsid w:val="00D01BFA"/>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3B42"/>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0C21"/>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5FF7"/>
    <w:rsid w:val="00DA687B"/>
    <w:rsid w:val="00DA6C97"/>
    <w:rsid w:val="00DB01A7"/>
    <w:rsid w:val="00DB0301"/>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97B"/>
    <w:rsid w:val="00DF11C4"/>
    <w:rsid w:val="00DF1625"/>
    <w:rsid w:val="00DF19A1"/>
    <w:rsid w:val="00DF5182"/>
    <w:rsid w:val="00DF57A2"/>
    <w:rsid w:val="00DF68A6"/>
    <w:rsid w:val="00E01503"/>
    <w:rsid w:val="00E01DB2"/>
    <w:rsid w:val="00E020C1"/>
    <w:rsid w:val="00E02F60"/>
    <w:rsid w:val="00E038DA"/>
    <w:rsid w:val="00E040F0"/>
    <w:rsid w:val="00E04109"/>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439"/>
    <w:rsid w:val="00E61E2C"/>
    <w:rsid w:val="00E6367A"/>
    <w:rsid w:val="00E63C8D"/>
    <w:rsid w:val="00E64337"/>
    <w:rsid w:val="00E656BF"/>
    <w:rsid w:val="00E65F37"/>
    <w:rsid w:val="00E66866"/>
    <w:rsid w:val="00E674AE"/>
    <w:rsid w:val="00E67BA7"/>
    <w:rsid w:val="00E67BF8"/>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AD1"/>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6ECE"/>
    <w:rsid w:val="00E97350"/>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FD1"/>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89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AC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013"/>
    <w:rsid w:val="00F213D0"/>
    <w:rsid w:val="00F21C25"/>
    <w:rsid w:val="00F23100"/>
    <w:rsid w:val="00F23A51"/>
    <w:rsid w:val="00F242D7"/>
    <w:rsid w:val="00F24327"/>
    <w:rsid w:val="00F24898"/>
    <w:rsid w:val="00F24A51"/>
    <w:rsid w:val="00F24E9E"/>
    <w:rsid w:val="00F25B39"/>
    <w:rsid w:val="00F26162"/>
    <w:rsid w:val="00F263B3"/>
    <w:rsid w:val="00F26765"/>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568D7"/>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C74EB"/>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14FC"/>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911"/>
    <w:rsid w:val="00FF3D6A"/>
    <w:rsid w:val="00FF3E3D"/>
    <w:rsid w:val="00FF3F8F"/>
    <w:rsid w:val="00FF6156"/>
    <w:rsid w:val="00FF6181"/>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paragraph" w:customStyle="1" w:styleId="Normal1">
    <w:name w:val="Normal+1"/>
    <w:basedOn w:val="a"/>
    <w:next w:val="a"/>
    <w:uiPriority w:val="99"/>
    <w:rsid w:val="007E517F"/>
    <w:pPr>
      <w:autoSpaceDE w:val="0"/>
      <w:autoSpaceDN w:val="0"/>
      <w:adjustRightInd w:val="0"/>
    </w:pPr>
    <w:rPr>
      <w:rFonts w:ascii="GHEA Mariam" w:hAnsi="GHEA Mariam" w:cs="GHEA Mariam"/>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xosroviantar@rambler.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90445-1989-43AE-8B76-4BD69B306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80</Pages>
  <Words>23187</Words>
  <Characters>132167</Characters>
  <Application>Microsoft Office Word</Application>
  <DocSecurity>0</DocSecurity>
  <Lines>1101</Lines>
  <Paragraphs>310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155044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Q PC</cp:lastModifiedBy>
  <cp:revision>52</cp:revision>
  <cp:lastPrinted>2022-06-15T06:42:00Z</cp:lastPrinted>
  <dcterms:created xsi:type="dcterms:W3CDTF">2022-05-30T17:01:00Z</dcterms:created>
  <dcterms:modified xsi:type="dcterms:W3CDTF">2022-07-15T13:08:00Z</dcterms:modified>
</cp:coreProperties>
</file>